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196" w:rsidRPr="00141013" w:rsidRDefault="00F14196" w:rsidP="00F14196">
      <w:pPr>
        <w:jc w:val="center"/>
        <w:rPr>
          <w:rFonts w:ascii="宋体" w:hAnsi="宋体" w:cs="宋体" w:hint="eastAsia"/>
          <w:b/>
          <w:bCs/>
          <w:sz w:val="28"/>
          <w:szCs w:val="28"/>
        </w:rPr>
      </w:pPr>
      <w:bookmarkStart w:id="0" w:name="_GoBack"/>
      <w:bookmarkEnd w:id="0"/>
      <w:r w:rsidRPr="00141013">
        <w:rPr>
          <w:rFonts w:ascii="宋体" w:hAnsi="宋体" w:cs="宋体" w:hint="eastAsia"/>
          <w:b/>
          <w:bCs/>
          <w:sz w:val="28"/>
          <w:szCs w:val="28"/>
        </w:rPr>
        <w:t xml:space="preserve">6   </w:t>
      </w:r>
      <w:r w:rsidRPr="00141013">
        <w:rPr>
          <w:rFonts w:ascii="宋体" w:hAnsi="宋体" w:hint="eastAsia"/>
          <w:b/>
          <w:sz w:val="28"/>
          <w:szCs w:val="28"/>
        </w:rPr>
        <w:t>记录天气</w:t>
      </w:r>
    </w:p>
    <w:p w:rsidR="00F14196" w:rsidRPr="00141013" w:rsidRDefault="00F14196" w:rsidP="00F14196">
      <w:pPr>
        <w:jc w:val="left"/>
        <w:rPr>
          <w:rFonts w:ascii="宋体" w:hAnsi="宋体" w:cs="宋体" w:hint="eastAsia"/>
          <w:b/>
          <w:bCs/>
          <w:sz w:val="28"/>
          <w:szCs w:val="28"/>
        </w:rPr>
      </w:pPr>
      <w:r w:rsidRPr="00141013">
        <w:rPr>
          <w:rFonts w:ascii="宋体" w:hAnsi="宋体" w:cs="宋体" w:hint="eastAsia"/>
          <w:b/>
          <w:bCs/>
          <w:sz w:val="28"/>
          <w:szCs w:val="28"/>
        </w:rPr>
        <w:t>教学内容</w:t>
      </w:r>
    </w:p>
    <w:p w:rsidR="00F14196" w:rsidRPr="00141013" w:rsidRDefault="00F14196" w:rsidP="00F14196">
      <w:pPr>
        <w:jc w:val="left"/>
        <w:rPr>
          <w:rFonts w:ascii="宋体" w:hAnsi="宋体" w:cs="宋体" w:hint="eastAsia"/>
          <w:sz w:val="28"/>
          <w:szCs w:val="28"/>
        </w:rPr>
      </w:pPr>
      <w:r w:rsidRPr="00141013">
        <w:rPr>
          <w:rFonts w:ascii="宋体" w:hAnsi="宋体" w:cs="宋体" w:hint="eastAsia"/>
          <w:sz w:val="28"/>
          <w:szCs w:val="28"/>
        </w:rPr>
        <w:t>教材第12～13页，</w:t>
      </w:r>
      <w:r w:rsidRPr="00141013">
        <w:rPr>
          <w:rFonts w:ascii="宋体" w:hAnsi="宋体" w:hint="eastAsia"/>
          <w:b/>
          <w:sz w:val="28"/>
          <w:szCs w:val="28"/>
        </w:rPr>
        <w:t>记录天气</w:t>
      </w:r>
      <w:r w:rsidRPr="00141013">
        <w:rPr>
          <w:rFonts w:ascii="宋体" w:hAnsi="宋体" w:cs="宋体" w:hint="eastAsia"/>
          <w:sz w:val="28"/>
          <w:szCs w:val="28"/>
        </w:rPr>
        <w:t>。</w:t>
      </w:r>
    </w:p>
    <w:p w:rsidR="00F14196" w:rsidRPr="00141013" w:rsidRDefault="00F14196" w:rsidP="00F14196">
      <w:pPr>
        <w:jc w:val="left"/>
        <w:rPr>
          <w:rFonts w:ascii="宋体" w:hAnsi="宋体" w:hint="eastAsia"/>
          <w:sz w:val="28"/>
          <w:szCs w:val="28"/>
        </w:rPr>
      </w:pPr>
      <w:r w:rsidRPr="00141013">
        <w:rPr>
          <w:rFonts w:ascii="宋体" w:hAnsi="宋体" w:cs="宋体" w:hint="eastAsia"/>
          <w:b/>
          <w:bCs/>
          <w:sz w:val="28"/>
          <w:szCs w:val="28"/>
        </w:rPr>
        <w:t>教</w:t>
      </w:r>
      <w:r>
        <w:rPr>
          <w:rFonts w:ascii="宋体" w:hAnsi="宋体" w:cs="宋体" w:hint="eastAsia"/>
          <w:b/>
          <w:bCs/>
          <w:sz w:val="28"/>
          <w:szCs w:val="28"/>
        </w:rPr>
        <w:t>学</w:t>
      </w:r>
      <w:r w:rsidRPr="00141013">
        <w:rPr>
          <w:rFonts w:ascii="宋体" w:hAnsi="宋体" w:cs="宋体" w:hint="eastAsia"/>
          <w:b/>
          <w:bCs/>
          <w:sz w:val="28"/>
          <w:szCs w:val="28"/>
        </w:rPr>
        <w:t>提示</w:t>
      </w:r>
    </w:p>
    <w:p w:rsidR="00F14196" w:rsidRPr="00141013" w:rsidRDefault="00F14196" w:rsidP="00F14196">
      <w:pPr>
        <w:spacing w:line="360" w:lineRule="auto"/>
        <w:ind w:firstLine="435"/>
        <w:rPr>
          <w:rFonts w:ascii="宋体" w:hAnsi="宋体" w:hint="eastAsia"/>
          <w:sz w:val="28"/>
          <w:szCs w:val="28"/>
        </w:rPr>
      </w:pPr>
      <w:r w:rsidRPr="00141013">
        <w:rPr>
          <w:rFonts w:ascii="宋体" w:hAnsi="宋体" w:hint="eastAsia"/>
          <w:sz w:val="28"/>
          <w:szCs w:val="28"/>
        </w:rPr>
        <w:t>因为本册结合第八单元“统计”还安排了“记录天气”的综合运用，所以，本单元记录天气的标题为：记录天气（一）。这个综合应用包括三个部分内容。活动</w:t>
      </w:r>
      <w:proofErr w:type="gramStart"/>
      <w:r w:rsidRPr="00141013">
        <w:rPr>
          <w:rFonts w:ascii="宋体" w:hAnsi="宋体" w:hint="eastAsia"/>
          <w:sz w:val="28"/>
          <w:szCs w:val="28"/>
        </w:rPr>
        <w:t>一</w:t>
      </w:r>
      <w:proofErr w:type="gramEnd"/>
      <w:r w:rsidRPr="00141013">
        <w:rPr>
          <w:rFonts w:ascii="宋体" w:hAnsi="宋体" w:hint="eastAsia"/>
          <w:sz w:val="28"/>
          <w:szCs w:val="28"/>
        </w:rPr>
        <w:t>，用自己的方式记录当地10天的天气情况，这个活动需要提前布置，让学生课前完成。按每</w:t>
      </w:r>
      <w:proofErr w:type="gramStart"/>
      <w:r w:rsidRPr="00141013">
        <w:rPr>
          <w:rFonts w:ascii="宋体" w:hAnsi="宋体" w:hint="eastAsia"/>
          <w:sz w:val="28"/>
          <w:szCs w:val="28"/>
        </w:rPr>
        <w:t>周四节</w:t>
      </w:r>
      <w:proofErr w:type="gramEnd"/>
      <w:r w:rsidRPr="00141013">
        <w:rPr>
          <w:rFonts w:ascii="宋体" w:hAnsi="宋体" w:hint="eastAsia"/>
          <w:sz w:val="28"/>
          <w:szCs w:val="28"/>
        </w:rPr>
        <w:t>数学课计算，本单元的教学内容学习至少需要5课时（一周多），如果开学第一节数学课就布置记录活动，到本节课应该正好完成。活动二，交流记录情况。首先交流学生个性化的记录天气的方式和结果，满足学生展示、分享的愿望。接着通过“说一说”中的两个问题，交流学生收集天气情况的途径和学到的知识。活动三，整理收集的数据，并尝试计算温差。首先讨论并让学生了解什么叫温差（指一天中最高温度和最低温度的差）。然后，提出“把自己记录的天气情况整理在下表中，试着算出每天的温差”的要求。最后，在问题讨论中，设计了三个问题，是本次活动的总结和生活经验的提升。其中的（1）（2）两个问题，可结合交流环节提出并讨论。本次综合应用活动，从活动空间来看，是</w:t>
      </w:r>
      <w:proofErr w:type="gramStart"/>
      <w:r w:rsidRPr="00141013">
        <w:rPr>
          <w:rFonts w:ascii="宋体" w:hAnsi="宋体" w:hint="eastAsia"/>
          <w:sz w:val="28"/>
          <w:szCs w:val="28"/>
        </w:rPr>
        <w:t>课外与</w:t>
      </w:r>
      <w:proofErr w:type="gramEnd"/>
      <w:r w:rsidRPr="00141013">
        <w:rPr>
          <w:rFonts w:ascii="宋体" w:hAnsi="宋体" w:hint="eastAsia"/>
          <w:sz w:val="28"/>
          <w:szCs w:val="28"/>
        </w:rPr>
        <w:t>课内的结合；从活动方式来看，是学生10天实际记录实践活动与课内学习的结合；从知识的内容来看，是已有知识经验的应用和新知识学习的结合。其中，求每一天的温差是新知识，活动中，教师要充分利用学生对温差概念的理解，引导学生结合每一天</w:t>
      </w:r>
      <w:r w:rsidRPr="00141013">
        <w:rPr>
          <w:rFonts w:ascii="宋体" w:hAnsi="宋体" w:hint="eastAsia"/>
          <w:sz w:val="28"/>
          <w:szCs w:val="28"/>
        </w:rPr>
        <w:lastRenderedPageBreak/>
        <w:t>的预报温度用自己的方法计算，必要的话，可以借助温度计上的刻度进行计算。不要总结计算法则，更不要讲有理数运算。</w:t>
      </w:r>
    </w:p>
    <w:p w:rsidR="00F14196" w:rsidRPr="00141013" w:rsidRDefault="00F14196" w:rsidP="00F14196">
      <w:pPr>
        <w:jc w:val="left"/>
        <w:rPr>
          <w:rFonts w:ascii="宋体" w:hAnsi="宋体" w:cs="宋体" w:hint="eastAsia"/>
          <w:b/>
          <w:bCs/>
          <w:sz w:val="28"/>
          <w:szCs w:val="28"/>
        </w:rPr>
      </w:pPr>
      <w:r w:rsidRPr="00141013">
        <w:rPr>
          <w:rFonts w:ascii="宋体" w:hAnsi="宋体" w:cs="宋体" w:hint="eastAsia"/>
          <w:b/>
          <w:bCs/>
          <w:sz w:val="28"/>
          <w:szCs w:val="28"/>
        </w:rPr>
        <w:t>教学目标</w:t>
      </w:r>
    </w:p>
    <w:p w:rsidR="00F14196" w:rsidRPr="00141013" w:rsidRDefault="00F14196" w:rsidP="00F14196">
      <w:pPr>
        <w:rPr>
          <w:rFonts w:ascii="宋体" w:hAnsi="宋体" w:hint="eastAsia"/>
          <w:sz w:val="28"/>
          <w:szCs w:val="28"/>
        </w:rPr>
      </w:pPr>
      <w:r w:rsidRPr="00141013">
        <w:rPr>
          <w:rFonts w:ascii="宋体" w:hAnsi="宋体" w:hint="eastAsia"/>
          <w:sz w:val="28"/>
          <w:szCs w:val="28"/>
        </w:rPr>
        <w:t>1、经历记录、交流、整理天气情况，并尝试记录温差的过程。</w:t>
      </w:r>
    </w:p>
    <w:p w:rsidR="00F14196" w:rsidRPr="00141013" w:rsidRDefault="00F14196" w:rsidP="00F14196">
      <w:pPr>
        <w:rPr>
          <w:rFonts w:ascii="宋体" w:hAnsi="宋体" w:hint="eastAsia"/>
          <w:sz w:val="28"/>
          <w:szCs w:val="28"/>
        </w:rPr>
      </w:pPr>
      <w:r w:rsidRPr="00141013">
        <w:rPr>
          <w:rFonts w:ascii="宋体" w:hAnsi="宋体" w:hint="eastAsia"/>
          <w:sz w:val="28"/>
          <w:szCs w:val="28"/>
        </w:rPr>
        <w:t>2、了解温差的含义，能用自己的方法计算每天的温差。</w:t>
      </w:r>
    </w:p>
    <w:p w:rsidR="00F14196" w:rsidRPr="00141013" w:rsidRDefault="00F14196" w:rsidP="00F14196">
      <w:pPr>
        <w:rPr>
          <w:rFonts w:ascii="宋体" w:hAnsi="宋体" w:hint="eastAsia"/>
          <w:sz w:val="28"/>
          <w:szCs w:val="28"/>
        </w:rPr>
      </w:pPr>
      <w:r w:rsidRPr="00141013">
        <w:rPr>
          <w:rFonts w:ascii="宋体" w:hAnsi="宋体" w:hint="eastAsia"/>
          <w:sz w:val="28"/>
          <w:szCs w:val="28"/>
        </w:rPr>
        <w:t>3、积极参加天气的实践活动，获得有关天气的常识和愉快的情感体验。</w:t>
      </w:r>
    </w:p>
    <w:p w:rsidR="00F14196" w:rsidRPr="00141013" w:rsidRDefault="00F14196" w:rsidP="00F14196">
      <w:pPr>
        <w:ind w:left="413"/>
        <w:jc w:val="left"/>
        <w:rPr>
          <w:rFonts w:ascii="宋体" w:hAnsi="宋体" w:cs="宋体" w:hint="eastAsia"/>
          <w:b/>
          <w:bCs/>
          <w:sz w:val="28"/>
          <w:szCs w:val="28"/>
        </w:rPr>
      </w:pPr>
      <w:r w:rsidRPr="00141013">
        <w:rPr>
          <w:rFonts w:ascii="宋体" w:hAnsi="宋体" w:cs="宋体" w:hint="eastAsia"/>
          <w:b/>
          <w:bCs/>
          <w:sz w:val="28"/>
          <w:szCs w:val="28"/>
        </w:rPr>
        <w:t>重点、难点</w:t>
      </w:r>
    </w:p>
    <w:p w:rsidR="00F14196" w:rsidRPr="00141013" w:rsidRDefault="00F14196" w:rsidP="00F14196">
      <w:pPr>
        <w:ind w:left="413"/>
        <w:jc w:val="left"/>
        <w:rPr>
          <w:rFonts w:ascii="宋体" w:hAnsi="宋体" w:hint="eastAsia"/>
          <w:sz w:val="28"/>
          <w:szCs w:val="28"/>
        </w:rPr>
      </w:pPr>
      <w:r w:rsidRPr="00141013">
        <w:rPr>
          <w:rFonts w:ascii="宋体" w:hAnsi="宋体" w:hint="eastAsia"/>
          <w:sz w:val="28"/>
          <w:szCs w:val="28"/>
        </w:rPr>
        <w:t>了解温差的含义，能用自己的方法计算每天的温差。</w:t>
      </w:r>
    </w:p>
    <w:p w:rsidR="00F14196" w:rsidRPr="00141013" w:rsidRDefault="00F14196" w:rsidP="00F14196">
      <w:pPr>
        <w:jc w:val="left"/>
        <w:rPr>
          <w:rFonts w:ascii="宋体" w:hAnsi="宋体" w:cs="宋体" w:hint="eastAsia"/>
          <w:b/>
          <w:bCs/>
          <w:sz w:val="28"/>
          <w:szCs w:val="28"/>
        </w:rPr>
      </w:pPr>
      <w:r w:rsidRPr="00141013">
        <w:rPr>
          <w:rFonts w:ascii="宋体" w:hAnsi="宋体" w:cs="宋体" w:hint="eastAsia"/>
          <w:b/>
          <w:bCs/>
          <w:sz w:val="28"/>
          <w:szCs w:val="28"/>
        </w:rPr>
        <w:t>教学准备</w:t>
      </w:r>
    </w:p>
    <w:p w:rsidR="00F14196" w:rsidRPr="00141013" w:rsidRDefault="00F14196" w:rsidP="00F14196">
      <w:pPr>
        <w:adjustRightInd w:val="0"/>
        <w:snapToGrid w:val="0"/>
        <w:rPr>
          <w:rFonts w:ascii="宋体" w:hAnsi="宋体" w:cs="宋体" w:hint="eastAsia"/>
          <w:b/>
          <w:bCs/>
          <w:sz w:val="28"/>
          <w:szCs w:val="28"/>
        </w:rPr>
      </w:pPr>
      <w:r w:rsidRPr="00141013">
        <w:rPr>
          <w:rFonts w:ascii="宋体" w:hAnsi="宋体" w:cs="宋体" w:hint="eastAsia"/>
          <w:sz w:val="28"/>
          <w:szCs w:val="28"/>
        </w:rPr>
        <w:t>教师准备：</w:t>
      </w:r>
      <w:r w:rsidRPr="00141013">
        <w:rPr>
          <w:rFonts w:ascii="宋体" w:hAnsi="宋体" w:cs="Arial" w:hint="eastAsia"/>
          <w:bCs/>
          <w:sz w:val="28"/>
          <w:szCs w:val="28"/>
        </w:rPr>
        <w:t>实物投影仪；多媒体课件。</w:t>
      </w:r>
    </w:p>
    <w:p w:rsidR="00F14196" w:rsidRPr="00141013" w:rsidRDefault="00F14196" w:rsidP="00F14196">
      <w:pPr>
        <w:adjustRightInd w:val="0"/>
        <w:snapToGrid w:val="0"/>
        <w:rPr>
          <w:rFonts w:ascii="宋体" w:hAnsi="宋体" w:cs="Arial" w:hint="eastAsia"/>
          <w:bCs/>
          <w:sz w:val="28"/>
          <w:szCs w:val="28"/>
        </w:rPr>
      </w:pPr>
      <w:r w:rsidRPr="00141013">
        <w:rPr>
          <w:rFonts w:ascii="宋体" w:hAnsi="宋体" w:cs="宋体" w:hint="eastAsia"/>
          <w:sz w:val="28"/>
          <w:szCs w:val="28"/>
        </w:rPr>
        <w:t>学生准备：</w:t>
      </w:r>
      <w:r w:rsidRPr="00141013">
        <w:rPr>
          <w:rFonts w:ascii="宋体" w:hAnsi="宋体" w:cs="Arial" w:hint="eastAsia"/>
          <w:bCs/>
          <w:sz w:val="28"/>
          <w:szCs w:val="28"/>
        </w:rPr>
        <w:t>天气记录表。</w:t>
      </w:r>
    </w:p>
    <w:p w:rsidR="00F14196" w:rsidRPr="00141013" w:rsidRDefault="00F14196" w:rsidP="00F14196">
      <w:pPr>
        <w:adjustRightInd w:val="0"/>
        <w:snapToGrid w:val="0"/>
        <w:rPr>
          <w:rFonts w:ascii="宋体" w:hAnsi="宋体" w:hint="eastAsia"/>
          <w:b/>
          <w:sz w:val="28"/>
          <w:szCs w:val="28"/>
        </w:rPr>
      </w:pPr>
      <w:r w:rsidRPr="00141013">
        <w:rPr>
          <w:rFonts w:ascii="宋体" w:hAnsi="宋体" w:hint="eastAsia"/>
          <w:b/>
          <w:sz w:val="28"/>
          <w:szCs w:val="28"/>
        </w:rPr>
        <w:t>教学过程²</w:t>
      </w:r>
    </w:p>
    <w:p w:rsidR="00F14196" w:rsidRPr="00141013" w:rsidRDefault="00F14196" w:rsidP="00F14196">
      <w:pPr>
        <w:spacing w:line="400" w:lineRule="exact"/>
        <w:ind w:firstLine="480"/>
        <w:rPr>
          <w:rFonts w:ascii="宋体" w:hAnsi="宋体" w:hint="eastAsia"/>
          <w:sz w:val="28"/>
          <w:szCs w:val="28"/>
        </w:rPr>
      </w:pPr>
      <w:r w:rsidRPr="00141013">
        <w:rPr>
          <w:rFonts w:ascii="宋体" w:hAnsi="宋体" w:hint="eastAsia"/>
          <w:sz w:val="28"/>
          <w:szCs w:val="28"/>
        </w:rPr>
        <w:t>（一）四个活动</w:t>
      </w:r>
    </w:p>
    <w:p w:rsidR="00F14196" w:rsidRPr="00141013" w:rsidRDefault="00F14196" w:rsidP="00F14196">
      <w:pPr>
        <w:spacing w:line="400" w:lineRule="exact"/>
        <w:ind w:firstLine="480"/>
        <w:rPr>
          <w:rFonts w:ascii="宋体" w:hAnsi="宋体" w:hint="eastAsia"/>
          <w:bCs/>
          <w:sz w:val="28"/>
          <w:szCs w:val="28"/>
        </w:rPr>
      </w:pPr>
      <w:r w:rsidRPr="00141013">
        <w:rPr>
          <w:rFonts w:ascii="宋体" w:hAnsi="宋体" w:hint="eastAsia"/>
          <w:sz w:val="28"/>
          <w:szCs w:val="28"/>
        </w:rPr>
        <w:t>一、活动1：</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提前布置用自己的方式记录当地7天的天气情况。</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1.师生通过谈话引出开学第一天就布置的记录天气的实践作业。</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师：同学们，开学的第一天，老师就布置了一项活动：用自己喜欢的方式记录这7天的天气情况。我相信同学们都完成得非常好。</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设计意图：师生谈话把学生带入轻松的学习氛围。</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2.全班讨论一下了解天气情况的途径。</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师：现在，哪位同学来给大家说说：你是通过什么方式来搜集天气信息的呢？</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学生可能会有不同的回答：</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我每天都看电视上的天气预报。</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我家订着报纸呢，每天上面都有。</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我爸爸妈妈的手机和小灵通上都订着天气预报呢。</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上网也能查到天气情况。</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还可以打电话12121，也能知道。</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lastRenderedPageBreak/>
        <w:t>……</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师：同学们说得非常好！现在是信息时代，所以我们可以通过许多途径了解到天气情况。</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设计意图：交流记录途径，丰富学生的生活经验，让学生体会到获得知识的多元化。</w:t>
      </w:r>
    </w:p>
    <w:p w:rsidR="00F14196" w:rsidRPr="00141013" w:rsidRDefault="00F14196" w:rsidP="00F14196">
      <w:pPr>
        <w:spacing w:line="400" w:lineRule="exact"/>
        <w:ind w:firstLine="480"/>
        <w:rPr>
          <w:rFonts w:ascii="宋体" w:hAnsi="宋体" w:hint="eastAsia"/>
          <w:sz w:val="28"/>
          <w:szCs w:val="28"/>
        </w:rPr>
      </w:pPr>
      <w:r w:rsidRPr="00141013">
        <w:rPr>
          <w:rFonts w:ascii="宋体" w:hAnsi="宋体" w:hint="eastAsia"/>
          <w:sz w:val="28"/>
          <w:szCs w:val="28"/>
        </w:rPr>
        <w:t>二、活动2：</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交流记录情况。</w:t>
      </w:r>
    </w:p>
    <w:p w:rsidR="00F14196" w:rsidRPr="00141013" w:rsidRDefault="00F14196" w:rsidP="00F14196">
      <w:pPr>
        <w:rPr>
          <w:rFonts w:ascii="宋体" w:hAnsi="宋体" w:hint="eastAsia"/>
          <w:sz w:val="28"/>
          <w:szCs w:val="28"/>
        </w:rPr>
      </w:pPr>
      <w:r w:rsidRPr="00141013">
        <w:rPr>
          <w:rFonts w:ascii="宋体" w:hAnsi="宋体" w:hint="eastAsia"/>
          <w:sz w:val="28"/>
          <w:szCs w:val="28"/>
        </w:rPr>
        <w:t>⒈交流学生记录的7天的天气情况。给学生充分展示不同记录方式的机会。</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师：现在请同学们拿出自己记录的天气情况，同桌两个人互相欣赏欣赏，看看各自的记录都有</w:t>
      </w:r>
      <w:proofErr w:type="gramStart"/>
      <w:r w:rsidRPr="00141013">
        <w:rPr>
          <w:rFonts w:ascii="宋体" w:hAnsi="宋体" w:hint="eastAsia"/>
          <w:sz w:val="28"/>
          <w:szCs w:val="28"/>
        </w:rPr>
        <w:t>有</w:t>
      </w:r>
      <w:proofErr w:type="gramEnd"/>
      <w:r w:rsidRPr="00141013">
        <w:rPr>
          <w:rFonts w:ascii="宋体" w:hAnsi="宋体" w:hint="eastAsia"/>
          <w:sz w:val="28"/>
          <w:szCs w:val="28"/>
        </w:rPr>
        <w:t>什么特点。</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学生同桌互相欣赏天气记录情况。教师巡视，了解学生的记录情况。</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设计意图：交流学生个性化的记录天气的方式和结果，满足学生展示、分享的愿望。一张张形式各样的统计结果，张扬了学生的个性。</w:t>
      </w:r>
    </w:p>
    <w:p w:rsidR="00F14196" w:rsidRPr="00141013" w:rsidRDefault="00F14196" w:rsidP="00F14196">
      <w:pPr>
        <w:spacing w:line="400" w:lineRule="exact"/>
        <w:ind w:firstLineChars="200" w:firstLine="560"/>
        <w:rPr>
          <w:rFonts w:ascii="宋体" w:hAnsi="宋体" w:hint="eastAsia"/>
          <w:sz w:val="28"/>
          <w:szCs w:val="28"/>
        </w:rPr>
      </w:pPr>
    </w:p>
    <w:p w:rsidR="00F14196" w:rsidRPr="00141013" w:rsidRDefault="00F14196" w:rsidP="00F14196">
      <w:pPr>
        <w:spacing w:line="480" w:lineRule="exact"/>
        <w:ind w:firstLineChars="200" w:firstLine="560"/>
        <w:rPr>
          <w:rFonts w:ascii="宋体" w:hAnsi="宋体" w:hint="eastAsia"/>
          <w:sz w:val="28"/>
          <w:szCs w:val="28"/>
        </w:rPr>
      </w:pPr>
      <w:r w:rsidRPr="00141013">
        <w:rPr>
          <w:rFonts w:ascii="宋体" w:hAnsi="宋体" w:hint="eastAsia"/>
          <w:sz w:val="28"/>
          <w:szCs w:val="28"/>
        </w:rPr>
        <w:t>2. “说一说”第（1）</w:t>
      </w:r>
      <w:proofErr w:type="gramStart"/>
      <w:r w:rsidRPr="00141013">
        <w:rPr>
          <w:rFonts w:ascii="宋体" w:hAnsi="宋体" w:hint="eastAsia"/>
          <w:sz w:val="28"/>
          <w:szCs w:val="28"/>
        </w:rPr>
        <w:t>个</w:t>
      </w:r>
      <w:proofErr w:type="gramEnd"/>
      <w:r w:rsidRPr="00141013">
        <w:rPr>
          <w:rFonts w:ascii="宋体" w:hAnsi="宋体" w:hint="eastAsia"/>
          <w:sz w:val="28"/>
          <w:szCs w:val="28"/>
        </w:rPr>
        <w:t>问题，让学生交流搜集天气的情况的方法和途径。这个环节在上课已开始就已经解决了。</w:t>
      </w:r>
    </w:p>
    <w:p w:rsidR="00F14196" w:rsidRPr="00141013" w:rsidRDefault="00F14196" w:rsidP="00F14196">
      <w:pPr>
        <w:spacing w:line="480" w:lineRule="exact"/>
        <w:ind w:firstLine="480"/>
        <w:rPr>
          <w:rFonts w:ascii="宋体" w:hAnsi="宋体" w:hint="eastAsia"/>
          <w:sz w:val="28"/>
          <w:szCs w:val="28"/>
        </w:rPr>
      </w:pP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师：同学们，现在谁愿意把自己记录的天气情况展示给大家。</w:t>
      </w:r>
    </w:p>
    <w:p w:rsidR="00F14196" w:rsidRPr="00141013" w:rsidRDefault="00F14196" w:rsidP="00F14196">
      <w:pPr>
        <w:rPr>
          <w:rFonts w:ascii="宋体" w:hAnsi="宋体" w:hint="eastAsia"/>
          <w:sz w:val="28"/>
          <w:szCs w:val="28"/>
        </w:rPr>
      </w:pPr>
      <w:r w:rsidRPr="00141013">
        <w:rPr>
          <w:rFonts w:ascii="宋体" w:hAnsi="宋体" w:hint="eastAsia"/>
          <w:sz w:val="28"/>
          <w:szCs w:val="28"/>
        </w:rPr>
        <w:t>学生展示记录情况，给学生充分展示不同记录方式的机会。</w:t>
      </w:r>
    </w:p>
    <w:p w:rsidR="00F14196" w:rsidRPr="00141013" w:rsidRDefault="00F14196" w:rsidP="00F14196">
      <w:pPr>
        <w:rPr>
          <w:rFonts w:ascii="宋体" w:hAnsi="宋体" w:hint="eastAsia"/>
          <w:sz w:val="28"/>
          <w:szCs w:val="28"/>
        </w:rPr>
      </w:pP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学生在汇报的过程中，教师对学生进行必要的指导，也可以通过学生互评来解决。</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例如：</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零下温度的读法、含义。</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如：—5℃</w:t>
      </w:r>
      <w:proofErr w:type="gramStart"/>
      <w:r w:rsidRPr="00141013">
        <w:rPr>
          <w:rFonts w:ascii="宋体" w:hAnsi="宋体" w:hint="eastAsia"/>
          <w:sz w:val="28"/>
          <w:szCs w:val="28"/>
        </w:rPr>
        <w:t>读作负</w:t>
      </w:r>
      <w:proofErr w:type="gramEnd"/>
      <w:r w:rsidRPr="00141013">
        <w:rPr>
          <w:rFonts w:ascii="宋体" w:hAnsi="宋体" w:hint="eastAsia"/>
          <w:sz w:val="28"/>
          <w:szCs w:val="28"/>
        </w:rPr>
        <w:t>5摄氏度或负5度，是比0摄氏度低5摄氏度的温度。</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不同的天气情况就用不同符号表示。</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如：F表示风，横线越多表示风力越大，还有</w:t>
      </w:r>
      <w:r w:rsidRPr="00141013">
        <w:rPr>
          <w:rFonts w:ascii="宋体" w:hAnsi="宋体"/>
          <w:sz w:val="28"/>
          <w:szCs w:val="28"/>
        </w:rPr>
        <w:t>☼</w:t>
      </w:r>
      <w:r w:rsidRPr="00141013">
        <w:rPr>
          <w:rFonts w:ascii="宋体" w:hAnsi="宋体" w:hint="eastAsia"/>
          <w:sz w:val="28"/>
          <w:szCs w:val="28"/>
        </w:rPr>
        <w:t>表示晴天等等。</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如果出现有些同学记录的同一天的天气情况不一样，可以让学生讨论一下原因是什么。</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lastRenderedPageBreak/>
        <w:t>（了解途径和记录时间不同可以导致记录结果不同，比如：头一天晚上和第二天中午的记录结果，网上查询和电话查询的结果，可能会不同，这属于正常现象）</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atLeast"/>
        <w:ind w:firstLineChars="200" w:firstLine="560"/>
        <w:rPr>
          <w:rFonts w:ascii="宋体" w:hAnsi="宋体" w:hint="eastAsia"/>
          <w:sz w:val="28"/>
          <w:szCs w:val="28"/>
        </w:rPr>
      </w:pPr>
      <w:r w:rsidRPr="00141013">
        <w:rPr>
          <w:rFonts w:ascii="宋体" w:hAnsi="宋体" w:hint="eastAsia"/>
          <w:sz w:val="28"/>
          <w:szCs w:val="28"/>
        </w:rPr>
        <w:t>在这个环节中教师要注意倾听学生的汇报，即时指出学生出现的问题。</w:t>
      </w:r>
    </w:p>
    <w:p w:rsidR="00F14196" w:rsidRPr="00141013" w:rsidRDefault="00F14196" w:rsidP="00F14196">
      <w:pPr>
        <w:spacing w:line="400" w:lineRule="atLeast"/>
        <w:rPr>
          <w:rFonts w:ascii="宋体" w:hAnsi="宋体" w:hint="eastAsia"/>
          <w:sz w:val="28"/>
          <w:szCs w:val="28"/>
        </w:rPr>
      </w:pPr>
      <w:r w:rsidRPr="00141013">
        <w:rPr>
          <w:rFonts w:ascii="宋体" w:hAnsi="宋体" w:hint="eastAsia"/>
          <w:sz w:val="28"/>
          <w:szCs w:val="28"/>
        </w:rPr>
        <w:t>设计意图：这个环节让学生体会到知识在生活中的灵活性。体现我们数学知识的生活化。</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⒊提出“说一说”第2题，交流学生在记录天气情况的活动中学到的知识。要给学生充分发言的机会。</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师：同学们在刚上课的时候已经给大家介绍了搜集天气情况的许多途径。我相信：通过这7天天气情况的搜集，相信你一定有不小的收获。现在把你学到的知识和你的同桌说一说吧。</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给学生一定的时间交流，教师巡视。</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师：现在谁愿意说给全班同学听呢？让大家来分享你的收获。</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学生可能会有不同的回答：</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我认识了很多天气符号，我想展示给大家。（学生展示并讲解）F表示风，</w:t>
      </w:r>
      <w:r w:rsidRPr="00141013">
        <w:rPr>
          <w:rFonts w:ascii="宋体" w:hAnsi="宋体"/>
          <w:sz w:val="28"/>
          <w:szCs w:val="28"/>
        </w:rPr>
        <w:t>☼</w:t>
      </w:r>
      <w:r w:rsidRPr="00141013">
        <w:rPr>
          <w:rFonts w:ascii="宋体" w:hAnsi="宋体" w:hint="eastAsia"/>
          <w:sz w:val="28"/>
          <w:szCs w:val="28"/>
        </w:rPr>
        <w:t>表示晴天。</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我知道了某天的最高气温一般指午后2时左右测的气温，最低气温一般指早上日出前后测出的气温。</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天气预报对于我们来说很重要。我每天都要看，就能知道明天需要穿多厚的衣服，用不用带雨具等等。</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师：通过大家的记录和交流，我们学到了这么多知识，这些知识都是同学们在课下通过自己学习获得的。看来不仅仅在课堂能学知识，只要你用心，生活中处处都能学到知识。</w:t>
      </w:r>
    </w:p>
    <w:p w:rsidR="00F14196" w:rsidRPr="00141013" w:rsidRDefault="00F14196" w:rsidP="00F14196">
      <w:pPr>
        <w:rPr>
          <w:rFonts w:ascii="宋体" w:hAnsi="宋体" w:hint="eastAsia"/>
          <w:sz w:val="28"/>
          <w:szCs w:val="28"/>
        </w:rPr>
      </w:pPr>
      <w:r w:rsidRPr="00141013">
        <w:rPr>
          <w:rFonts w:ascii="宋体" w:hAnsi="宋体" w:hint="eastAsia"/>
          <w:sz w:val="28"/>
          <w:szCs w:val="28"/>
        </w:rPr>
        <w:t>设计意图：说一说学到的知识，让学生体会到收获的喜悦。激发学生的学习兴趣。同时也丰富了学生的学习和生活经验。</w:t>
      </w:r>
    </w:p>
    <w:p w:rsidR="00F14196" w:rsidRPr="00141013" w:rsidRDefault="00F14196" w:rsidP="00F14196">
      <w:pPr>
        <w:spacing w:line="400" w:lineRule="exact"/>
        <w:ind w:firstLine="480"/>
        <w:rPr>
          <w:rFonts w:ascii="宋体" w:hAnsi="宋体" w:hint="eastAsia"/>
          <w:sz w:val="28"/>
          <w:szCs w:val="28"/>
        </w:rPr>
      </w:pPr>
      <w:r w:rsidRPr="00141013">
        <w:rPr>
          <w:rFonts w:ascii="宋体" w:hAnsi="宋体" w:hint="eastAsia"/>
          <w:sz w:val="28"/>
          <w:szCs w:val="28"/>
        </w:rPr>
        <w:t>三、活动3：</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整理收集的数据，并尝试计算温差。</w:t>
      </w:r>
    </w:p>
    <w:p w:rsidR="00F14196" w:rsidRPr="00141013" w:rsidRDefault="00F14196" w:rsidP="00F14196">
      <w:pPr>
        <w:spacing w:line="480" w:lineRule="exact"/>
        <w:ind w:firstLineChars="200" w:firstLine="560"/>
        <w:rPr>
          <w:rFonts w:ascii="宋体" w:hAnsi="宋体" w:hint="eastAsia"/>
          <w:sz w:val="28"/>
          <w:szCs w:val="28"/>
        </w:rPr>
      </w:pPr>
      <w:r w:rsidRPr="00141013">
        <w:rPr>
          <w:rFonts w:ascii="宋体" w:hAnsi="宋体" w:hint="eastAsia"/>
          <w:sz w:val="28"/>
          <w:szCs w:val="28"/>
        </w:rPr>
        <w:t>⒈首先讨论并让学生了解什么叫温差。</w:t>
      </w:r>
    </w:p>
    <w:p w:rsidR="00F14196" w:rsidRPr="00141013" w:rsidRDefault="00F14196" w:rsidP="00F14196">
      <w:pPr>
        <w:pStyle w:val="a6"/>
        <w:rPr>
          <w:rFonts w:ascii="宋体" w:eastAsia="宋体" w:hint="eastAsia"/>
          <w:sz w:val="28"/>
          <w:szCs w:val="28"/>
        </w:rPr>
      </w:pPr>
      <w:r w:rsidRPr="00141013">
        <w:rPr>
          <w:rFonts w:ascii="宋体" w:eastAsia="宋体" w:hint="eastAsia"/>
          <w:sz w:val="28"/>
          <w:szCs w:val="28"/>
        </w:rPr>
        <w:lastRenderedPageBreak/>
        <w:t>师：为了使我们的记录更清楚、更直观，下面请同学们把做好的记录整理书上13页的统计表中。在这之前我们一起来想一想什么叫温差，同桌两人可以商量商量。</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生：指一天中最高温度和最低温度的差。</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求温差是新知识，活动中，教师要给予了关注，充分利用学生对温差概念的理解，引导学生结合每一天的预报温度用自己的方法计算，必要的话，可以借助温度计上的刻度计算。</w:t>
      </w:r>
    </w:p>
    <w:p w:rsidR="00F14196" w:rsidRPr="00141013" w:rsidRDefault="00F14196" w:rsidP="00F14196">
      <w:pPr>
        <w:rPr>
          <w:rFonts w:ascii="宋体" w:hAnsi="宋体" w:hint="eastAsia"/>
          <w:sz w:val="28"/>
          <w:szCs w:val="28"/>
        </w:rPr>
      </w:pPr>
    </w:p>
    <w:p w:rsidR="00F14196" w:rsidRPr="00141013" w:rsidRDefault="00F14196" w:rsidP="00F14196">
      <w:pPr>
        <w:ind w:firstLineChars="150" w:firstLine="420"/>
        <w:rPr>
          <w:rFonts w:ascii="宋体" w:hAnsi="宋体" w:hint="eastAsia"/>
          <w:sz w:val="28"/>
          <w:szCs w:val="28"/>
        </w:rPr>
      </w:pPr>
      <w:r w:rsidRPr="00141013">
        <w:rPr>
          <w:rFonts w:ascii="宋体" w:hAnsi="宋体" w:hint="eastAsia"/>
          <w:sz w:val="28"/>
          <w:szCs w:val="28"/>
        </w:rPr>
        <w:t>2.提出“把自己记录的天气情况整理在下表中，试着算出每天的温差”的要求。</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师：非常正确。下面同学们就开始填表，并试着计算出每天的温差。（教师提示：表格的左边</w:t>
      </w:r>
      <w:proofErr w:type="gramStart"/>
      <w:r w:rsidRPr="00141013">
        <w:rPr>
          <w:rFonts w:ascii="宋体" w:hAnsi="宋体" w:hint="eastAsia"/>
          <w:sz w:val="28"/>
          <w:szCs w:val="28"/>
        </w:rPr>
        <w:t>第一栏有</w:t>
      </w:r>
      <w:proofErr w:type="gramEnd"/>
      <w:r w:rsidRPr="00141013">
        <w:rPr>
          <w:rFonts w:ascii="宋体" w:hAnsi="宋体" w:hint="eastAsia"/>
          <w:sz w:val="28"/>
          <w:szCs w:val="28"/>
        </w:rPr>
        <w:t>℃，在填表的时候就不用再写了）</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学生填表，教师巡视指导，如果学生计算温差有困难，可提示学生想一想温度计的刻度是怎样排列的。</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师：填好之后，同学们互相看一看谁写得干净整齐。</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师：下面谁来给大家展示一下你的统计表呢？</w:t>
      </w:r>
    </w:p>
    <w:p w:rsidR="00F14196" w:rsidRPr="00141013" w:rsidRDefault="00F14196" w:rsidP="00F14196">
      <w:pPr>
        <w:rPr>
          <w:rFonts w:ascii="宋体" w:hAnsi="宋体" w:hint="eastAsia"/>
          <w:sz w:val="28"/>
          <w:szCs w:val="28"/>
        </w:rPr>
      </w:pPr>
      <w:r w:rsidRPr="00141013">
        <w:rPr>
          <w:rFonts w:ascii="宋体" w:hAnsi="宋体" w:hint="eastAsia"/>
          <w:sz w:val="28"/>
          <w:szCs w:val="28"/>
        </w:rPr>
        <w:t>（学生展示自己的整理结果，教师评价和生生评价相结合）</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设计意图：“整理数据”这一环节，学生通过独立探索完成，对知识进行了统计和再现。</w:t>
      </w:r>
    </w:p>
    <w:p w:rsidR="00F14196" w:rsidRPr="00141013" w:rsidRDefault="00F14196" w:rsidP="00F14196">
      <w:pPr>
        <w:spacing w:line="360" w:lineRule="auto"/>
        <w:ind w:firstLineChars="200" w:firstLine="560"/>
        <w:rPr>
          <w:rFonts w:ascii="宋体" w:hAnsi="宋体" w:hint="eastAsia"/>
          <w:sz w:val="28"/>
          <w:szCs w:val="28"/>
        </w:rPr>
      </w:pPr>
      <w:r w:rsidRPr="00141013">
        <w:rPr>
          <w:rFonts w:ascii="宋体" w:hAnsi="宋体" w:hint="eastAsia"/>
          <w:sz w:val="28"/>
          <w:szCs w:val="28"/>
        </w:rPr>
        <w:t>⒊交流学生整理和计算的结果，重点说一说计算每天的温差是怎样算的。要给学生充分表达不同方法的机会。</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师：你能不能给大家说一说你是怎样计算每天的温差的？</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学生可能会有不同的回答：</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从温度计上找出最高温度，再找出最低温度，两个温度之间有几个刻度就说明温差是几℃。</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我看看最高温度是几度，在看看最低温度是零下几度，把这两个数</w:t>
      </w:r>
    </w:p>
    <w:p w:rsidR="00F14196" w:rsidRPr="00141013" w:rsidRDefault="00F14196" w:rsidP="00F14196">
      <w:pPr>
        <w:spacing w:line="400" w:lineRule="exact"/>
        <w:rPr>
          <w:rFonts w:ascii="宋体" w:hAnsi="宋体" w:hint="eastAsia"/>
          <w:sz w:val="28"/>
          <w:szCs w:val="28"/>
        </w:rPr>
      </w:pPr>
      <w:r w:rsidRPr="00141013">
        <w:rPr>
          <w:rFonts w:ascii="宋体" w:hAnsi="宋体" w:hint="eastAsia"/>
          <w:sz w:val="28"/>
          <w:szCs w:val="28"/>
        </w:rPr>
        <w:t>字加起来就是这一天的温差</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设计意图：这个环节注意教师不要总结计算法则，更不要讲有理</w:t>
      </w:r>
      <w:r w:rsidRPr="00141013">
        <w:rPr>
          <w:rFonts w:ascii="宋体" w:hAnsi="宋体" w:hint="eastAsia"/>
          <w:sz w:val="28"/>
          <w:szCs w:val="28"/>
        </w:rPr>
        <w:lastRenderedPageBreak/>
        <w:t>数运算。只要让学生利用对温差概念的理解来进行计算就可以。</w:t>
      </w:r>
    </w:p>
    <w:p w:rsidR="00F14196" w:rsidRPr="00141013" w:rsidRDefault="00F14196" w:rsidP="00F14196">
      <w:pPr>
        <w:spacing w:line="400" w:lineRule="exact"/>
        <w:ind w:firstLine="480"/>
        <w:rPr>
          <w:rFonts w:ascii="宋体" w:hAnsi="宋体" w:hint="eastAsia"/>
          <w:sz w:val="28"/>
          <w:szCs w:val="28"/>
        </w:rPr>
      </w:pPr>
      <w:r w:rsidRPr="00141013">
        <w:rPr>
          <w:rFonts w:ascii="宋体" w:hAnsi="宋体" w:hint="eastAsia"/>
          <w:sz w:val="28"/>
          <w:szCs w:val="28"/>
        </w:rPr>
        <w:t>四、活动4：</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问题讨论。</w:t>
      </w:r>
    </w:p>
    <w:p w:rsidR="00F14196" w:rsidRPr="00141013" w:rsidRDefault="00F14196" w:rsidP="00F14196">
      <w:pPr>
        <w:rPr>
          <w:rFonts w:ascii="宋体" w:hAnsi="宋体" w:hint="eastAsia"/>
          <w:sz w:val="28"/>
          <w:szCs w:val="28"/>
        </w:rPr>
      </w:pPr>
      <w:r w:rsidRPr="00141013">
        <w:rPr>
          <w:rFonts w:ascii="宋体" w:hAnsi="宋体" w:hint="eastAsia"/>
          <w:sz w:val="28"/>
          <w:szCs w:val="28"/>
        </w:rPr>
        <w:t>师生一起分别对每个问题进行讨论。鼓励学生举例说明自己的观点。</w:t>
      </w:r>
    </w:p>
    <w:p w:rsidR="00F14196" w:rsidRPr="00141013" w:rsidRDefault="00F14196" w:rsidP="00F14196">
      <w:pPr>
        <w:spacing w:line="400" w:lineRule="exact"/>
        <w:ind w:firstLine="482"/>
        <w:rPr>
          <w:rFonts w:ascii="宋体" w:hAnsi="宋体" w:hint="eastAsia"/>
          <w:sz w:val="28"/>
          <w:szCs w:val="28"/>
        </w:rPr>
      </w:pPr>
      <w:r w:rsidRPr="00141013">
        <w:rPr>
          <w:rFonts w:ascii="宋体" w:hAnsi="宋体" w:hint="eastAsia"/>
          <w:sz w:val="28"/>
          <w:szCs w:val="28"/>
        </w:rPr>
        <w:t>师：下面，我们一起来讨论几个问题，请同学们打开书17页。看一看“问题讨论”中的三个问题。先自</w:t>
      </w:r>
    </w:p>
    <w:p w:rsidR="00F14196" w:rsidRPr="00141013" w:rsidRDefault="00F14196" w:rsidP="00F14196">
      <w:pPr>
        <w:spacing w:line="400" w:lineRule="exact"/>
        <w:rPr>
          <w:rFonts w:ascii="宋体" w:hAnsi="宋体" w:hint="eastAsia"/>
          <w:sz w:val="28"/>
          <w:szCs w:val="28"/>
        </w:rPr>
      </w:pPr>
      <w:r w:rsidRPr="00141013">
        <w:rPr>
          <w:rFonts w:ascii="宋体" w:hAnsi="宋体" w:hint="eastAsia"/>
          <w:sz w:val="28"/>
          <w:szCs w:val="28"/>
        </w:rPr>
        <w:t>己想一想，然后和同学们说说自己的想法。</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教师巡视，了解学生的交流情况。</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 xml:space="preserve">  师：为什么有些同学记录的同一天的天气情况不一样呢？</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生：可能是因为有的同学是头一天晚上记录的天气，有些同学是第二天中午记录的天气，记录时间不同。</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生：有些同学是上网查的天气情况，有些同学是看电视或通过手机短信得到的信息，获得信息的途径不一样。</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exact"/>
        <w:ind w:firstLineChars="170" w:firstLine="476"/>
        <w:rPr>
          <w:rFonts w:ascii="宋体" w:hAnsi="宋体" w:hint="eastAsia"/>
          <w:sz w:val="28"/>
          <w:szCs w:val="28"/>
        </w:rPr>
      </w:pPr>
      <w:r>
        <w:rPr>
          <w:rFonts w:ascii="宋体" w:hAnsi="宋体" w:hint="eastAsia"/>
          <w:sz w:val="28"/>
          <w:szCs w:val="28"/>
        </w:rPr>
        <w:t>设计意图：</w:t>
      </w:r>
      <w:r w:rsidRPr="00141013">
        <w:rPr>
          <w:rFonts w:ascii="宋体" w:hAnsi="宋体" w:hint="eastAsia"/>
          <w:sz w:val="28"/>
          <w:szCs w:val="28"/>
        </w:rPr>
        <w:t>这个环节是本课活动的总结和生活经验的提升，是已有知识经验的应用和新知识学习的结合。</w:t>
      </w:r>
    </w:p>
    <w:p w:rsidR="00F14196" w:rsidRPr="00141013" w:rsidRDefault="00F14196" w:rsidP="00F14196">
      <w:pPr>
        <w:spacing w:line="400" w:lineRule="exact"/>
        <w:ind w:firstLineChars="170" w:firstLine="476"/>
        <w:rPr>
          <w:rFonts w:ascii="宋体" w:hAnsi="宋体" w:hint="eastAsia"/>
          <w:sz w:val="28"/>
          <w:szCs w:val="28"/>
        </w:rPr>
      </w:pPr>
      <w:r w:rsidRPr="00141013">
        <w:rPr>
          <w:rFonts w:ascii="宋体" w:hAnsi="宋体" w:hint="eastAsia"/>
          <w:sz w:val="28"/>
          <w:szCs w:val="28"/>
        </w:rPr>
        <w:t>学生再一次进行合作，发现问题、提出问题、分析问题、解决问题。在这一环节学生知识得到了巩固，问题意识得到了发挥。</w:t>
      </w:r>
    </w:p>
    <w:p w:rsidR="00F14196" w:rsidRDefault="00F14196" w:rsidP="00F14196">
      <w:pPr>
        <w:adjustRightInd w:val="0"/>
        <w:snapToGrid w:val="0"/>
        <w:ind w:firstLineChars="200" w:firstLine="562"/>
        <w:rPr>
          <w:rFonts w:ascii="宋体" w:hAnsi="宋体"/>
          <w:b/>
          <w:sz w:val="28"/>
          <w:szCs w:val="28"/>
        </w:rPr>
      </w:pPr>
      <w:r>
        <w:rPr>
          <w:rFonts w:ascii="宋体" w:hAnsi="宋体" w:hint="eastAsia"/>
          <w:b/>
          <w:sz w:val="28"/>
          <w:szCs w:val="28"/>
        </w:rPr>
        <w:t>（二）达标反馈</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师：预报的天气情况是每天的实际情况吗？</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生：我认为基本还是比较实际的，就是偶尔预报下雨了，可是第二天却没有下。</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生：我认为偶尔和实际情况不符也是正常的。因为天气预报是对明天</w:t>
      </w:r>
    </w:p>
    <w:p w:rsidR="00F14196" w:rsidRPr="00141013" w:rsidRDefault="00F14196" w:rsidP="00F14196">
      <w:pPr>
        <w:spacing w:line="400" w:lineRule="exact"/>
        <w:rPr>
          <w:rFonts w:ascii="宋体" w:hAnsi="宋体" w:hint="eastAsia"/>
          <w:sz w:val="28"/>
          <w:szCs w:val="28"/>
        </w:rPr>
      </w:pPr>
      <w:r w:rsidRPr="00141013">
        <w:rPr>
          <w:rFonts w:ascii="宋体" w:hAnsi="宋体" w:hint="eastAsia"/>
          <w:sz w:val="28"/>
          <w:szCs w:val="28"/>
        </w:rPr>
        <w:t>或未来天气的预测，有的是对当天天气的实测，所以存在一定差别，这是天气预报工作中允许出现的误差，不是记录的错误。</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设计意图：这个问题的解决让我们的数学知识更加生活化，同时也丰富了学生的日常生活经验。</w:t>
      </w:r>
    </w:p>
    <w:p w:rsidR="00F14196" w:rsidRPr="00141013" w:rsidRDefault="00F14196" w:rsidP="00F14196">
      <w:pPr>
        <w:spacing w:line="400" w:lineRule="exact"/>
        <w:ind w:firstLineChars="170" w:firstLine="476"/>
        <w:rPr>
          <w:rFonts w:ascii="宋体" w:hAnsi="宋体" w:hint="eastAsia"/>
          <w:sz w:val="28"/>
          <w:szCs w:val="28"/>
        </w:rPr>
      </w:pPr>
      <w:r w:rsidRPr="00141013">
        <w:rPr>
          <w:rFonts w:ascii="宋体" w:hAnsi="宋体" w:hint="eastAsia"/>
          <w:sz w:val="28"/>
          <w:szCs w:val="28"/>
        </w:rPr>
        <w:t>给学生提供充分发表自己见解的机会，关注学生个性化的见解。</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师：某一天的温差和这一天的最高温度、最低温度有关系吗？</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生：当然有关系了，因为温差就是指一天中最高温度和最低温度的差。</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生：我觉得也是，比如最高温度是4度，最低温度是零下3度，</w:t>
      </w:r>
      <w:r w:rsidRPr="00141013">
        <w:rPr>
          <w:rFonts w:ascii="宋体" w:hAnsi="宋体" w:hint="eastAsia"/>
          <w:sz w:val="28"/>
          <w:szCs w:val="28"/>
        </w:rPr>
        <w:lastRenderedPageBreak/>
        <w:t>那么这一天的温差就可以用4加3就是7度。</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F14196" w:rsidRPr="00141013" w:rsidRDefault="00F14196" w:rsidP="00F14196">
      <w:pPr>
        <w:spacing w:line="400" w:lineRule="exact"/>
        <w:ind w:firstLineChars="170" w:firstLine="476"/>
        <w:rPr>
          <w:rFonts w:ascii="宋体" w:hAnsi="宋体" w:hint="eastAsia"/>
          <w:sz w:val="28"/>
          <w:szCs w:val="28"/>
        </w:rPr>
      </w:pPr>
      <w:r w:rsidRPr="00141013">
        <w:rPr>
          <w:rFonts w:ascii="宋体" w:hAnsi="宋体" w:hint="eastAsia"/>
          <w:sz w:val="28"/>
          <w:szCs w:val="28"/>
        </w:rPr>
        <w:t>设计意图：这个环节让学生更进一步加深对温差这个概念的理解。同时也让学生加强求温差的练习。</w:t>
      </w:r>
    </w:p>
    <w:p w:rsidR="00F14196" w:rsidRDefault="00F14196" w:rsidP="00F14196">
      <w:pPr>
        <w:adjustRightInd w:val="0"/>
        <w:snapToGrid w:val="0"/>
        <w:ind w:firstLineChars="200" w:firstLine="562"/>
        <w:rPr>
          <w:rFonts w:ascii="宋体" w:hAnsi="宋体"/>
          <w:b/>
          <w:sz w:val="28"/>
          <w:szCs w:val="28"/>
        </w:rPr>
      </w:pPr>
      <w:r>
        <w:rPr>
          <w:rFonts w:ascii="宋体" w:hAnsi="宋体" w:hint="eastAsia"/>
          <w:b/>
          <w:sz w:val="28"/>
          <w:szCs w:val="28"/>
        </w:rPr>
        <w:t>（三）课堂小结</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师：通过这7天来对天气情况的记录和我们今天的课堂活动，大家不但知道了许多收集的途径和方法，还学习了许多新知识，丰富了我们的生活经验。</w:t>
      </w:r>
    </w:p>
    <w:p w:rsidR="00F14196" w:rsidRPr="00141013" w:rsidRDefault="00F14196" w:rsidP="00F14196">
      <w:pPr>
        <w:spacing w:line="400" w:lineRule="exact"/>
        <w:ind w:firstLineChars="200" w:firstLine="560"/>
        <w:rPr>
          <w:rFonts w:ascii="宋体" w:hAnsi="宋体" w:hint="eastAsia"/>
          <w:sz w:val="28"/>
          <w:szCs w:val="28"/>
        </w:rPr>
      </w:pPr>
      <w:r w:rsidRPr="00141013">
        <w:rPr>
          <w:rFonts w:ascii="宋体" w:hAnsi="宋体" w:hint="eastAsia"/>
          <w:sz w:val="28"/>
          <w:szCs w:val="28"/>
        </w:rPr>
        <w:t>我们知道天气情况不仅关系我们每个人的生活和学习，而且和农业交通等各行各业都有联系，那我们都应该关注它、重视它，做生活的中的有心人！</w:t>
      </w:r>
    </w:p>
    <w:p w:rsidR="00F14196" w:rsidRPr="00141013" w:rsidRDefault="00F14196" w:rsidP="00F14196">
      <w:pPr>
        <w:spacing w:line="400" w:lineRule="exact"/>
        <w:ind w:firstLine="480"/>
        <w:rPr>
          <w:rFonts w:ascii="宋体" w:hAnsi="宋体" w:hint="eastAsia"/>
          <w:sz w:val="28"/>
          <w:szCs w:val="28"/>
        </w:rPr>
      </w:pPr>
      <w:r w:rsidRPr="00141013">
        <w:rPr>
          <w:rFonts w:ascii="宋体" w:hAnsi="宋体" w:hint="eastAsia"/>
          <w:sz w:val="28"/>
          <w:szCs w:val="28"/>
        </w:rPr>
        <w:t>设计意图：简短的语言介绍了天气对我们生活的影响，使学生了解数学就在我们的生活中。</w:t>
      </w:r>
    </w:p>
    <w:p w:rsidR="00F14196" w:rsidRDefault="00F14196" w:rsidP="00F14196">
      <w:pPr>
        <w:adjustRightInd w:val="0"/>
        <w:snapToGrid w:val="0"/>
        <w:ind w:firstLineChars="200" w:firstLine="562"/>
        <w:rPr>
          <w:rFonts w:ascii="宋体" w:hAnsi="宋体"/>
          <w:b/>
          <w:sz w:val="28"/>
          <w:szCs w:val="28"/>
        </w:rPr>
      </w:pPr>
      <w:r>
        <w:rPr>
          <w:rFonts w:ascii="宋体" w:hAnsi="宋体" w:hint="eastAsia"/>
          <w:b/>
          <w:sz w:val="28"/>
          <w:szCs w:val="28"/>
        </w:rPr>
        <w:t>（四）布置作业</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1</w:t>
      </w:r>
      <w:r w:rsidRPr="00141013">
        <w:rPr>
          <w:rFonts w:ascii="宋体" w:hAnsi="宋体" w:hint="eastAsia"/>
          <w:kern w:val="0"/>
          <w:sz w:val="28"/>
          <w:szCs w:val="28"/>
        </w:rPr>
        <w:t>．判断题</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l</w:t>
      </w:r>
      <w:r w:rsidRPr="00141013">
        <w:rPr>
          <w:rFonts w:ascii="宋体" w:hAnsi="宋体" w:hint="eastAsia"/>
          <w:kern w:val="0"/>
          <w:sz w:val="28"/>
          <w:szCs w:val="28"/>
        </w:rPr>
        <w:t>）</w:t>
      </w:r>
      <w:r w:rsidRPr="00141013">
        <w:rPr>
          <w:rFonts w:ascii="宋体" w:hAnsi="宋体"/>
          <w:kern w:val="0"/>
          <w:sz w:val="28"/>
          <w:szCs w:val="28"/>
        </w:rPr>
        <w:t>0</w:t>
      </w:r>
      <w:r w:rsidRPr="00141013">
        <w:rPr>
          <w:rFonts w:ascii="宋体" w:hAnsi="宋体" w:hint="eastAsia"/>
          <w:kern w:val="0"/>
          <w:sz w:val="28"/>
          <w:szCs w:val="28"/>
        </w:rPr>
        <w:t>是自然数，也是偶数（</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2</w:t>
      </w:r>
      <w:r w:rsidRPr="00141013">
        <w:rPr>
          <w:rFonts w:ascii="宋体" w:hAnsi="宋体" w:hint="eastAsia"/>
          <w:kern w:val="0"/>
          <w:sz w:val="28"/>
          <w:szCs w:val="28"/>
        </w:rPr>
        <w:t>）</w:t>
      </w:r>
      <w:r w:rsidRPr="00141013">
        <w:rPr>
          <w:rFonts w:ascii="宋体" w:hAnsi="宋体"/>
          <w:kern w:val="0"/>
          <w:sz w:val="28"/>
          <w:szCs w:val="28"/>
        </w:rPr>
        <w:t>0</w:t>
      </w:r>
      <w:r w:rsidRPr="00141013">
        <w:rPr>
          <w:rFonts w:ascii="宋体" w:hAnsi="宋体" w:hint="eastAsia"/>
          <w:kern w:val="0"/>
          <w:sz w:val="28"/>
          <w:szCs w:val="28"/>
        </w:rPr>
        <w:t>可以看成是正数，也可以看成是负数（</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3</w:t>
      </w:r>
      <w:r w:rsidRPr="00141013">
        <w:rPr>
          <w:rFonts w:ascii="宋体" w:hAnsi="宋体" w:hint="eastAsia"/>
          <w:kern w:val="0"/>
          <w:sz w:val="28"/>
          <w:szCs w:val="28"/>
        </w:rPr>
        <w:t>）海拔－</w:t>
      </w:r>
      <w:smartTag w:uri="urn:schemas-microsoft-com:office:smarttags" w:element="chmetcnv">
        <w:smartTagPr>
          <w:attr w:name="TCSC" w:val="0"/>
          <w:attr w:name="NumberType" w:val="1"/>
          <w:attr w:name="Negative" w:val="False"/>
          <w:attr w:name="HasSpace" w:val="False"/>
          <w:attr w:name="SourceValue" w:val="155"/>
          <w:attr w:name="UnitName" w:val="米"/>
        </w:smartTagPr>
        <w:r w:rsidRPr="00141013">
          <w:rPr>
            <w:rFonts w:ascii="宋体" w:hAnsi="宋体"/>
            <w:kern w:val="0"/>
            <w:sz w:val="28"/>
            <w:szCs w:val="28"/>
          </w:rPr>
          <w:t>155</w:t>
        </w:r>
        <w:r w:rsidRPr="00141013">
          <w:rPr>
            <w:rFonts w:ascii="宋体" w:hAnsi="宋体" w:hint="eastAsia"/>
            <w:kern w:val="0"/>
            <w:sz w:val="28"/>
            <w:szCs w:val="28"/>
          </w:rPr>
          <w:t>米</w:t>
        </w:r>
      </w:smartTag>
      <w:r w:rsidRPr="00141013">
        <w:rPr>
          <w:rFonts w:ascii="宋体" w:hAnsi="宋体" w:hint="eastAsia"/>
          <w:kern w:val="0"/>
          <w:sz w:val="28"/>
          <w:szCs w:val="28"/>
        </w:rPr>
        <w:t>表示比海平面低</w:t>
      </w:r>
      <w:smartTag w:uri="urn:schemas-microsoft-com:office:smarttags" w:element="chmetcnv">
        <w:smartTagPr>
          <w:attr w:name="TCSC" w:val="0"/>
          <w:attr w:name="NumberType" w:val="1"/>
          <w:attr w:name="Negative" w:val="False"/>
          <w:attr w:name="HasSpace" w:val="False"/>
          <w:attr w:name="SourceValue" w:val="155"/>
          <w:attr w:name="UnitName" w:val="米"/>
        </w:smartTagPr>
        <w:r w:rsidRPr="00141013">
          <w:rPr>
            <w:rFonts w:ascii="宋体" w:hAnsi="宋体"/>
            <w:kern w:val="0"/>
            <w:sz w:val="28"/>
            <w:szCs w:val="28"/>
          </w:rPr>
          <w:t>155</w:t>
        </w:r>
        <w:r w:rsidRPr="00141013">
          <w:rPr>
            <w:rFonts w:ascii="宋体" w:hAnsi="宋体" w:hint="eastAsia"/>
            <w:kern w:val="0"/>
            <w:sz w:val="28"/>
            <w:szCs w:val="28"/>
          </w:rPr>
          <w:t>米</w:t>
        </w:r>
      </w:smartTag>
      <w:r w:rsidRPr="00141013">
        <w:rPr>
          <w:rFonts w:ascii="宋体" w:hAnsi="宋体" w:hint="eastAsia"/>
          <w:kern w:val="0"/>
          <w:sz w:val="28"/>
          <w:szCs w:val="28"/>
        </w:rPr>
        <w:t>（</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4</w:t>
      </w:r>
      <w:r w:rsidRPr="00141013">
        <w:rPr>
          <w:rFonts w:ascii="宋体" w:hAnsi="宋体" w:hint="eastAsia"/>
          <w:kern w:val="0"/>
          <w:sz w:val="28"/>
          <w:szCs w:val="28"/>
        </w:rPr>
        <w:t>）如果盈利</w:t>
      </w:r>
      <w:r w:rsidRPr="00141013">
        <w:rPr>
          <w:rFonts w:ascii="宋体" w:hAnsi="宋体"/>
          <w:kern w:val="0"/>
          <w:sz w:val="28"/>
          <w:szCs w:val="28"/>
        </w:rPr>
        <w:t>1000</w:t>
      </w:r>
      <w:r w:rsidRPr="00141013">
        <w:rPr>
          <w:rFonts w:ascii="宋体" w:hAnsi="宋体" w:hint="eastAsia"/>
          <w:kern w:val="0"/>
          <w:sz w:val="28"/>
          <w:szCs w:val="28"/>
        </w:rPr>
        <w:t>元，记作＋</w:t>
      </w:r>
      <w:r w:rsidRPr="00141013">
        <w:rPr>
          <w:rFonts w:ascii="宋体" w:hAnsi="宋体"/>
          <w:kern w:val="0"/>
          <w:sz w:val="28"/>
          <w:szCs w:val="28"/>
        </w:rPr>
        <w:t>1000</w:t>
      </w:r>
      <w:r w:rsidRPr="00141013">
        <w:rPr>
          <w:rFonts w:ascii="宋体" w:hAnsi="宋体" w:hint="eastAsia"/>
          <w:kern w:val="0"/>
          <w:sz w:val="28"/>
          <w:szCs w:val="28"/>
        </w:rPr>
        <w:t>元，那么亏损</w:t>
      </w:r>
      <w:r w:rsidRPr="00141013">
        <w:rPr>
          <w:rFonts w:ascii="宋体" w:hAnsi="宋体"/>
          <w:kern w:val="0"/>
          <w:sz w:val="28"/>
          <w:szCs w:val="28"/>
        </w:rPr>
        <w:t>200</w:t>
      </w:r>
      <w:r w:rsidRPr="00141013">
        <w:rPr>
          <w:rFonts w:ascii="宋体" w:hAnsi="宋体" w:hint="eastAsia"/>
          <w:kern w:val="0"/>
          <w:sz w:val="28"/>
          <w:szCs w:val="28"/>
        </w:rPr>
        <w:t>元就可记作－</w:t>
      </w:r>
      <w:r w:rsidRPr="00141013">
        <w:rPr>
          <w:rFonts w:ascii="宋体" w:hAnsi="宋体"/>
          <w:kern w:val="0"/>
          <w:sz w:val="28"/>
          <w:szCs w:val="28"/>
        </w:rPr>
        <w:t>200</w:t>
      </w:r>
      <w:r w:rsidRPr="00141013">
        <w:rPr>
          <w:rFonts w:ascii="宋体" w:hAnsi="宋体" w:hint="eastAsia"/>
          <w:kern w:val="0"/>
          <w:sz w:val="28"/>
          <w:szCs w:val="28"/>
        </w:rPr>
        <w:t>元（</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5</w:t>
      </w:r>
      <w:r w:rsidRPr="00141013">
        <w:rPr>
          <w:rFonts w:ascii="宋体" w:hAnsi="宋体" w:hint="eastAsia"/>
          <w:kern w:val="0"/>
          <w:sz w:val="28"/>
          <w:szCs w:val="28"/>
        </w:rPr>
        <w:t>）如果向南走记为正，那么－</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141013">
          <w:rPr>
            <w:rFonts w:ascii="宋体" w:hAnsi="宋体"/>
            <w:kern w:val="0"/>
            <w:sz w:val="28"/>
            <w:szCs w:val="28"/>
          </w:rPr>
          <w:t>10</w:t>
        </w:r>
        <w:r w:rsidRPr="00141013">
          <w:rPr>
            <w:rFonts w:ascii="宋体" w:hAnsi="宋体" w:hint="eastAsia"/>
            <w:kern w:val="0"/>
            <w:sz w:val="28"/>
            <w:szCs w:val="28"/>
          </w:rPr>
          <w:t>米</w:t>
        </w:r>
      </w:smartTag>
      <w:r w:rsidRPr="00141013">
        <w:rPr>
          <w:rFonts w:ascii="宋体" w:hAnsi="宋体" w:hint="eastAsia"/>
          <w:kern w:val="0"/>
          <w:sz w:val="28"/>
          <w:szCs w:val="28"/>
        </w:rPr>
        <w:t>表示向北走－</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141013">
          <w:rPr>
            <w:rFonts w:ascii="宋体" w:hAnsi="宋体"/>
            <w:kern w:val="0"/>
            <w:sz w:val="28"/>
            <w:szCs w:val="28"/>
          </w:rPr>
          <w:t>10</w:t>
        </w:r>
        <w:r w:rsidRPr="00141013">
          <w:rPr>
            <w:rFonts w:ascii="宋体" w:hAnsi="宋体" w:hint="eastAsia"/>
            <w:kern w:val="0"/>
            <w:sz w:val="28"/>
            <w:szCs w:val="28"/>
          </w:rPr>
          <w:t>米</w:t>
        </w:r>
      </w:smartTag>
      <w:r w:rsidRPr="00141013">
        <w:rPr>
          <w:rFonts w:ascii="宋体" w:hAnsi="宋体" w:hint="eastAsia"/>
          <w:kern w:val="0"/>
          <w:sz w:val="28"/>
          <w:szCs w:val="28"/>
        </w:rPr>
        <w:t>（</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6</w:t>
      </w:r>
      <w:r w:rsidRPr="00141013">
        <w:rPr>
          <w:rFonts w:ascii="宋体" w:hAnsi="宋体" w:hint="eastAsia"/>
          <w:kern w:val="0"/>
          <w:sz w:val="28"/>
          <w:szCs w:val="28"/>
        </w:rPr>
        <w:t>）温度</w:t>
      </w:r>
      <w:smartTag w:uri="urn:schemas-microsoft-com:office:smarttags" w:element="chmetcnv">
        <w:smartTagPr>
          <w:attr w:name="TCSC" w:val="0"/>
          <w:attr w:name="NumberType" w:val="1"/>
          <w:attr w:name="Negative" w:val="False"/>
          <w:attr w:name="HasSpace" w:val="False"/>
          <w:attr w:name="SourceValue" w:val="0"/>
          <w:attr w:name="UnitName" w:val="℃"/>
        </w:smartTagPr>
        <w:r w:rsidRPr="00141013">
          <w:rPr>
            <w:rFonts w:ascii="宋体" w:hAnsi="宋体"/>
            <w:kern w:val="0"/>
            <w:sz w:val="28"/>
            <w:szCs w:val="28"/>
          </w:rPr>
          <w:t>0</w:t>
        </w:r>
        <w:r w:rsidRPr="00141013">
          <w:rPr>
            <w:rFonts w:ascii="宋体" w:hAnsi="宋体" w:hint="eastAsia"/>
            <w:kern w:val="0"/>
            <w:sz w:val="28"/>
            <w:szCs w:val="28"/>
          </w:rPr>
          <w:t>℃</w:t>
        </w:r>
      </w:smartTag>
      <w:r w:rsidRPr="00141013">
        <w:rPr>
          <w:rFonts w:ascii="宋体" w:hAnsi="宋体" w:hint="eastAsia"/>
          <w:kern w:val="0"/>
          <w:sz w:val="28"/>
          <w:szCs w:val="28"/>
        </w:rPr>
        <w:t>就是没有温度（</w:t>
      </w:r>
      <w:r w:rsidRPr="00141013">
        <w:rPr>
          <w:rFonts w:ascii="宋体" w:hAnsi="宋体"/>
          <w:kern w:val="0"/>
          <w:sz w:val="28"/>
          <w:szCs w:val="28"/>
        </w:rPr>
        <w:t xml:space="preserve">       </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2</w:t>
      </w:r>
      <w:r w:rsidRPr="00141013">
        <w:rPr>
          <w:rFonts w:ascii="宋体" w:hAnsi="宋体" w:hint="eastAsia"/>
          <w:kern w:val="0"/>
          <w:sz w:val="28"/>
          <w:szCs w:val="28"/>
        </w:rPr>
        <w:t>．用正数和负数表示下列各量</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1</w:t>
      </w:r>
      <w:r w:rsidRPr="00141013">
        <w:rPr>
          <w:rFonts w:ascii="宋体" w:hAnsi="宋体" w:hint="eastAsia"/>
          <w:kern w:val="0"/>
          <w:sz w:val="28"/>
          <w:szCs w:val="28"/>
        </w:rPr>
        <w:t>）零上</w:t>
      </w:r>
      <w:smartTag w:uri="urn:schemas-microsoft-com:office:smarttags" w:element="chmetcnv">
        <w:smartTagPr>
          <w:attr w:name="TCSC" w:val="0"/>
          <w:attr w:name="NumberType" w:val="1"/>
          <w:attr w:name="Negative" w:val="False"/>
          <w:attr w:name="HasSpace" w:val="False"/>
          <w:attr w:name="SourceValue" w:val="24"/>
          <w:attr w:name="UnitName" w:val="摄氏度"/>
        </w:smartTagPr>
        <w:r w:rsidRPr="00141013">
          <w:rPr>
            <w:rFonts w:ascii="宋体" w:hAnsi="宋体"/>
            <w:kern w:val="0"/>
            <w:sz w:val="28"/>
            <w:szCs w:val="28"/>
          </w:rPr>
          <w:t>24</w:t>
        </w:r>
        <w:r w:rsidRPr="00141013">
          <w:rPr>
            <w:rFonts w:ascii="宋体" w:hAnsi="宋体" w:hint="eastAsia"/>
            <w:kern w:val="0"/>
            <w:sz w:val="28"/>
            <w:szCs w:val="28"/>
          </w:rPr>
          <w:t>摄氏度</w:t>
        </w:r>
      </w:smartTag>
      <w:r w:rsidRPr="00141013">
        <w:rPr>
          <w:rFonts w:ascii="宋体" w:hAnsi="宋体" w:hint="eastAsia"/>
          <w:kern w:val="0"/>
          <w:sz w:val="28"/>
          <w:szCs w:val="28"/>
        </w:rPr>
        <w:t>表示为</w:t>
      </w:r>
      <w:r w:rsidRPr="00141013">
        <w:rPr>
          <w:rFonts w:ascii="宋体" w:hAnsi="宋体"/>
          <w:kern w:val="0"/>
          <w:sz w:val="28"/>
          <w:szCs w:val="28"/>
        </w:rPr>
        <w:t>___________</w:t>
      </w:r>
      <w:r w:rsidRPr="00141013">
        <w:rPr>
          <w:rFonts w:ascii="宋体" w:hAnsi="宋体" w:hint="eastAsia"/>
          <w:kern w:val="0"/>
          <w:sz w:val="28"/>
          <w:szCs w:val="28"/>
        </w:rPr>
        <w:t>，</w:t>
      </w:r>
      <w:smartTag w:uri="urn:schemas-microsoft-com:office:smarttags" w:element="chmetcnv">
        <w:smartTagPr>
          <w:attr w:name="TCSC" w:val="0"/>
          <w:attr w:name="NumberType" w:val="1"/>
          <w:attr w:name="Negative" w:val="True"/>
          <w:attr w:name="HasSpace" w:val="False"/>
          <w:attr w:name="SourceValue" w:val="3.5"/>
          <w:attr w:name="UnitName" w:val="摄氏度"/>
        </w:smartTagPr>
        <w:r w:rsidRPr="00141013">
          <w:rPr>
            <w:rFonts w:ascii="宋体" w:hAnsi="宋体" w:hint="eastAsia"/>
            <w:kern w:val="0"/>
            <w:sz w:val="28"/>
            <w:szCs w:val="28"/>
          </w:rPr>
          <w:t>零下</w:t>
        </w:r>
        <w:r w:rsidRPr="00141013">
          <w:rPr>
            <w:rFonts w:ascii="宋体" w:hAnsi="宋体"/>
            <w:kern w:val="0"/>
            <w:sz w:val="28"/>
            <w:szCs w:val="28"/>
          </w:rPr>
          <w:t>3.5</w:t>
        </w:r>
        <w:r w:rsidRPr="00141013">
          <w:rPr>
            <w:rFonts w:ascii="宋体" w:hAnsi="宋体" w:hint="eastAsia"/>
            <w:kern w:val="0"/>
            <w:sz w:val="28"/>
            <w:szCs w:val="28"/>
          </w:rPr>
          <w:t>摄氏度</w:t>
        </w:r>
      </w:smartTag>
      <w:r w:rsidRPr="00141013">
        <w:rPr>
          <w:rFonts w:ascii="宋体" w:hAnsi="宋体" w:hint="eastAsia"/>
          <w:kern w:val="0"/>
          <w:sz w:val="28"/>
          <w:szCs w:val="28"/>
        </w:rPr>
        <w:t>表示为</w:t>
      </w:r>
      <w:r w:rsidRPr="00141013">
        <w:rPr>
          <w:rFonts w:ascii="宋体" w:hAnsi="宋体"/>
          <w:kern w:val="0"/>
          <w:sz w:val="28"/>
          <w:szCs w:val="28"/>
        </w:rPr>
        <w:t>______________</w:t>
      </w:r>
      <w:r w:rsidRPr="00141013">
        <w:rPr>
          <w:rFonts w:ascii="宋体" w:hAnsi="宋体" w:hint="eastAsia"/>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lastRenderedPageBreak/>
        <w:t>（</w:t>
      </w:r>
      <w:r w:rsidRPr="00141013">
        <w:rPr>
          <w:rFonts w:ascii="宋体" w:hAnsi="宋体"/>
          <w:kern w:val="0"/>
          <w:sz w:val="28"/>
          <w:szCs w:val="28"/>
        </w:rPr>
        <w:t>2</w:t>
      </w:r>
      <w:r w:rsidRPr="00141013">
        <w:rPr>
          <w:rFonts w:ascii="宋体" w:hAnsi="宋体" w:hint="eastAsia"/>
          <w:kern w:val="0"/>
          <w:sz w:val="28"/>
          <w:szCs w:val="28"/>
        </w:rPr>
        <w:t>）足球比赛，赢</w:t>
      </w:r>
      <w:r w:rsidRPr="00141013">
        <w:rPr>
          <w:rFonts w:ascii="宋体" w:hAnsi="宋体"/>
          <w:kern w:val="0"/>
          <w:sz w:val="28"/>
          <w:szCs w:val="28"/>
        </w:rPr>
        <w:t>2</w:t>
      </w:r>
      <w:r w:rsidRPr="00141013">
        <w:rPr>
          <w:rFonts w:ascii="宋体" w:hAnsi="宋体" w:hint="eastAsia"/>
          <w:kern w:val="0"/>
          <w:sz w:val="28"/>
          <w:szCs w:val="28"/>
        </w:rPr>
        <w:t>球可记作</w:t>
      </w:r>
      <w:r w:rsidRPr="00141013">
        <w:rPr>
          <w:rFonts w:ascii="宋体" w:hAnsi="宋体"/>
          <w:kern w:val="0"/>
          <w:sz w:val="28"/>
          <w:szCs w:val="28"/>
        </w:rPr>
        <w:t>_________</w:t>
      </w:r>
      <w:r w:rsidRPr="00141013">
        <w:rPr>
          <w:rFonts w:ascii="宋体" w:hAnsi="宋体" w:hint="eastAsia"/>
          <w:kern w:val="0"/>
          <w:sz w:val="28"/>
          <w:szCs w:val="28"/>
        </w:rPr>
        <w:t>球，输一球应记作</w:t>
      </w:r>
      <w:r w:rsidRPr="00141013">
        <w:rPr>
          <w:rFonts w:ascii="宋体" w:hAnsi="宋体"/>
          <w:kern w:val="0"/>
          <w:sz w:val="28"/>
          <w:szCs w:val="28"/>
        </w:rPr>
        <w:t>____________</w:t>
      </w:r>
      <w:r w:rsidRPr="00141013">
        <w:rPr>
          <w:rFonts w:ascii="宋体" w:hAnsi="宋体" w:hint="eastAsia"/>
          <w:kern w:val="0"/>
          <w:sz w:val="28"/>
          <w:szCs w:val="28"/>
        </w:rPr>
        <w:t>球．</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3</w:t>
      </w:r>
      <w:r w:rsidRPr="00141013">
        <w:rPr>
          <w:rFonts w:ascii="宋体" w:hAnsi="宋体" w:hint="eastAsia"/>
          <w:kern w:val="0"/>
          <w:sz w:val="28"/>
          <w:szCs w:val="28"/>
        </w:rPr>
        <w:t>．</w:t>
      </w:r>
      <w:proofErr w:type="gramStart"/>
      <w:r w:rsidRPr="00141013">
        <w:rPr>
          <w:rFonts w:ascii="宋体" w:hAnsi="宋体" w:hint="eastAsia"/>
          <w:kern w:val="0"/>
          <w:sz w:val="28"/>
          <w:szCs w:val="28"/>
        </w:rPr>
        <w:t>一</w:t>
      </w:r>
      <w:proofErr w:type="gramEnd"/>
      <w:r w:rsidRPr="00141013">
        <w:rPr>
          <w:rFonts w:ascii="宋体" w:hAnsi="宋体" w:hint="eastAsia"/>
          <w:kern w:val="0"/>
          <w:sz w:val="28"/>
          <w:szCs w:val="28"/>
        </w:rPr>
        <w:t>物体可左右移动，设向右为正，</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1</w:t>
      </w:r>
      <w:r w:rsidRPr="00141013">
        <w:rPr>
          <w:rFonts w:ascii="宋体" w:hAnsi="宋体" w:hint="eastAsia"/>
          <w:kern w:val="0"/>
          <w:sz w:val="28"/>
          <w:szCs w:val="28"/>
        </w:rPr>
        <w:t>）向左移动</w:t>
      </w:r>
      <w:r w:rsidRPr="00141013">
        <w:rPr>
          <w:rFonts w:ascii="宋体" w:hAnsi="宋体"/>
          <w:kern w:val="0"/>
          <w:sz w:val="28"/>
          <w:szCs w:val="28"/>
        </w:rPr>
        <w:t>12</w:t>
      </w:r>
      <w:r>
        <w:rPr>
          <w:rFonts w:ascii="宋体" w:hAnsi="宋体"/>
          <w:noProof/>
          <w:kern w:val="0"/>
          <w:sz w:val="28"/>
          <w:szCs w:val="28"/>
        </w:rPr>
        <w:drawing>
          <wp:inline distT="0" distB="0" distL="0" distR="0">
            <wp:extent cx="160020" cy="144780"/>
            <wp:effectExtent l="0" t="0" r="0" b="7620"/>
            <wp:docPr id="7" name="图片 7" descr="mhtml:file://D:\我的文档\桌面\ZY20080218140136531\XTJX\SC20080218140300828.mht!http://resource.myedu.gov.cn/statics/jspx/czpd/xkjx/c1sx/c1sx04/zsyfs/jxsj/image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D:\我的文档\桌面\ZY20080218140136531\XTJX\SC20080218140300828.mht!http://resource.myedu.gov.cn/statics/jspx/czpd/xkjx/c1sx/c1sx04/zsyfs/jxsj/image043.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应记作什么？</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2</w:t>
      </w:r>
      <w:r w:rsidRPr="00141013">
        <w:rPr>
          <w:rFonts w:ascii="宋体" w:hAnsi="宋体" w:hint="eastAsia"/>
          <w:kern w:val="0"/>
          <w:sz w:val="28"/>
          <w:szCs w:val="28"/>
        </w:rPr>
        <w:t>）</w:t>
      </w:r>
      <w:r w:rsidRPr="00141013">
        <w:rPr>
          <w:rFonts w:ascii="宋体" w:hAnsi="宋体"/>
          <w:kern w:val="0"/>
          <w:sz w:val="28"/>
          <w:szCs w:val="28"/>
        </w:rPr>
        <w:t>“</w:t>
      </w:r>
      <w:r w:rsidRPr="00141013">
        <w:rPr>
          <w:rFonts w:ascii="宋体" w:hAnsi="宋体" w:hint="eastAsia"/>
          <w:kern w:val="0"/>
          <w:sz w:val="28"/>
          <w:szCs w:val="28"/>
        </w:rPr>
        <w:t>记作</w:t>
      </w:r>
      <w:r w:rsidRPr="00141013">
        <w:rPr>
          <w:rFonts w:ascii="宋体" w:hAnsi="宋体"/>
          <w:kern w:val="0"/>
          <w:sz w:val="28"/>
          <w:szCs w:val="28"/>
        </w:rPr>
        <w:t>8</w:t>
      </w:r>
      <w:r>
        <w:rPr>
          <w:rFonts w:ascii="宋体" w:hAnsi="宋体"/>
          <w:noProof/>
          <w:kern w:val="0"/>
          <w:sz w:val="28"/>
          <w:szCs w:val="28"/>
        </w:rPr>
        <w:drawing>
          <wp:inline distT="0" distB="0" distL="0" distR="0">
            <wp:extent cx="160020" cy="144780"/>
            <wp:effectExtent l="0" t="0" r="0" b="7620"/>
            <wp:docPr id="6" name="图片 6" descr="mhtml:file://D:\我的文档\桌面\ZY20080218140136531\XTJX\SC20080218140300828.mht!http://resource.myedu.gov.cn/statics/jspx/czpd/xkjx/c1sx/c1sx04/zsyfs/jxsj/image0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D:\我的文档\桌面\ZY20080218140136531\XTJX\SC20080218140300828.mht!http://resource.myedu.gov.cn/statics/jspx/czpd/xkjx/c1sx/c1sx04/zsyfs/jxsj/image044.gif"/>
                    <pic:cNvPicPr>
                      <a:picLocks noChangeAspect="1" noChangeArrowheads="1"/>
                    </pic:cNvPicPr>
                  </pic:nvPicPr>
                  <pic:blipFill>
                    <a:blip r:embed="rId7" r:link="rId9">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kern w:val="0"/>
          <w:sz w:val="28"/>
          <w:szCs w:val="28"/>
        </w:rPr>
        <w:t>”</w:t>
      </w:r>
      <w:r w:rsidRPr="00141013">
        <w:rPr>
          <w:rFonts w:ascii="宋体" w:hAnsi="宋体" w:hint="eastAsia"/>
          <w:kern w:val="0"/>
          <w:sz w:val="28"/>
          <w:szCs w:val="28"/>
        </w:rPr>
        <w:t>表明什么</w:t>
      </w:r>
      <w:r w:rsidRPr="00141013">
        <w:rPr>
          <w:rFonts w:ascii="宋体" w:hAnsi="宋体"/>
          <w:kern w:val="0"/>
          <w:sz w:val="28"/>
          <w:szCs w:val="28"/>
        </w:rPr>
        <w:t>?</w:t>
      </w:r>
    </w:p>
    <w:p w:rsidR="00F14196" w:rsidRPr="00141013" w:rsidRDefault="00F14196" w:rsidP="00F14196">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4</w:t>
      </w:r>
      <w:r w:rsidRPr="00141013">
        <w:rPr>
          <w:rFonts w:ascii="宋体" w:hAnsi="宋体" w:hint="eastAsia"/>
          <w:kern w:val="0"/>
          <w:sz w:val="28"/>
          <w:szCs w:val="28"/>
        </w:rPr>
        <w:t>．</w:t>
      </w:r>
      <w:proofErr w:type="gramStart"/>
      <w:r w:rsidRPr="00141013">
        <w:rPr>
          <w:rFonts w:ascii="宋体" w:hAnsi="宋体" w:hint="eastAsia"/>
          <w:kern w:val="0"/>
          <w:sz w:val="28"/>
          <w:szCs w:val="28"/>
        </w:rPr>
        <w:t>一</w:t>
      </w:r>
      <w:proofErr w:type="gramEnd"/>
      <w:r w:rsidRPr="00141013">
        <w:rPr>
          <w:rFonts w:ascii="宋体" w:hAnsi="宋体" w:hint="eastAsia"/>
          <w:kern w:val="0"/>
          <w:sz w:val="28"/>
          <w:szCs w:val="28"/>
        </w:rPr>
        <w:t>潜水艇所在高度为－</w:t>
      </w:r>
      <w:r w:rsidRPr="00141013">
        <w:rPr>
          <w:rFonts w:ascii="宋体" w:hAnsi="宋体"/>
          <w:kern w:val="0"/>
          <w:sz w:val="28"/>
          <w:szCs w:val="28"/>
        </w:rPr>
        <w:t>50</w:t>
      </w:r>
      <w:r>
        <w:rPr>
          <w:rFonts w:ascii="宋体" w:hAnsi="宋体"/>
          <w:noProof/>
          <w:kern w:val="0"/>
          <w:sz w:val="28"/>
          <w:szCs w:val="28"/>
        </w:rPr>
        <w:drawing>
          <wp:inline distT="0" distB="0" distL="0" distR="0">
            <wp:extent cx="160020" cy="144780"/>
            <wp:effectExtent l="0" t="0" r="0" b="7620"/>
            <wp:docPr id="5" name="图片 5" descr="mhtml:file://D:\我的文档\桌面\ZY20080218140136531\XTJX\SC20080218140300828.mht!http://resource.myedu.gov.cn/statics/jspx/czpd/xkjx/c1sx/c1sx04/zsyfs/jxsj/image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D:\我的文档\桌面\ZY20080218140136531\XTJX\SC20080218140300828.mht!http://resource.myedu.gov.cn/statics/jspx/czpd/xkjx/c1sx/c1sx04/zsyfs/jxsj/image045.gif"/>
                    <pic:cNvPicPr>
                      <a:picLocks noChangeAspect="1" noChangeArrowheads="1"/>
                    </pic:cNvPicPr>
                  </pic:nvPicPr>
                  <pic:blipFill>
                    <a:blip r:embed="rId7" r:link="rId10">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，一条鲨鱼在艇上方</w:t>
      </w:r>
      <w:r w:rsidRPr="00141013">
        <w:rPr>
          <w:rFonts w:ascii="宋体" w:hAnsi="宋体"/>
          <w:kern w:val="0"/>
          <w:sz w:val="28"/>
          <w:szCs w:val="28"/>
        </w:rPr>
        <w:t>10</w:t>
      </w:r>
      <w:r>
        <w:rPr>
          <w:rFonts w:ascii="宋体" w:hAnsi="宋体"/>
          <w:noProof/>
          <w:kern w:val="0"/>
          <w:sz w:val="28"/>
          <w:szCs w:val="28"/>
        </w:rPr>
        <w:drawing>
          <wp:inline distT="0" distB="0" distL="0" distR="0">
            <wp:extent cx="160020" cy="144780"/>
            <wp:effectExtent l="0" t="0" r="0" b="7620"/>
            <wp:docPr id="4" name="图片 4" descr="mhtml:file://D:\我的文档\桌面\ZY20080218140136531\XTJX\SC20080218140300828.mht!http://resource.myedu.gov.cn/statics/jspx/czpd/xkjx/c1sx/c1sx04/zsyfs/jxsj/image0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html:file://D:\我的文档\桌面\ZY20080218140136531\XTJX\SC20080218140300828.mht!http://resource.myedu.gov.cn/statics/jspx/czpd/xkjx/c1sx/c1sx04/zsyfs/jxsj/image046.gif"/>
                    <pic:cNvPicPr>
                      <a:picLocks noChangeAspect="1" noChangeArrowheads="1"/>
                    </pic:cNvPicPr>
                  </pic:nvPicPr>
                  <pic:blipFill>
                    <a:blip r:embed="rId7" r:link="rId11">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处，鲨鱼所在的高度是多少？</w:t>
      </w:r>
    </w:p>
    <w:p w:rsidR="00F14196" w:rsidRPr="00141013" w:rsidRDefault="00F14196" w:rsidP="00F14196">
      <w:pPr>
        <w:adjustRightInd w:val="0"/>
        <w:snapToGrid w:val="0"/>
        <w:ind w:firstLineChars="200" w:firstLine="560"/>
        <w:rPr>
          <w:rFonts w:ascii="宋体" w:hAnsi="宋体" w:hint="eastAsia"/>
          <w:kern w:val="0"/>
          <w:sz w:val="28"/>
          <w:szCs w:val="28"/>
        </w:rPr>
      </w:pPr>
      <w:r w:rsidRPr="00141013">
        <w:rPr>
          <w:rFonts w:ascii="宋体" w:hAnsi="宋体"/>
          <w:kern w:val="0"/>
          <w:sz w:val="28"/>
          <w:szCs w:val="28"/>
        </w:rPr>
        <w:t>5</w:t>
      </w:r>
      <w:r w:rsidRPr="00141013">
        <w:rPr>
          <w:rFonts w:ascii="宋体" w:hAnsi="宋体" w:hint="eastAsia"/>
          <w:kern w:val="0"/>
          <w:sz w:val="28"/>
          <w:szCs w:val="28"/>
        </w:rPr>
        <w:t>．甲地海拔高度是</w:t>
      </w:r>
      <w:r w:rsidRPr="00141013">
        <w:rPr>
          <w:rFonts w:ascii="宋体" w:hAnsi="宋体"/>
          <w:kern w:val="0"/>
          <w:sz w:val="28"/>
          <w:szCs w:val="28"/>
        </w:rPr>
        <w:t>30</w:t>
      </w:r>
      <w:r>
        <w:rPr>
          <w:rFonts w:ascii="宋体" w:hAnsi="宋体"/>
          <w:noProof/>
          <w:kern w:val="0"/>
          <w:sz w:val="28"/>
          <w:szCs w:val="28"/>
        </w:rPr>
        <w:drawing>
          <wp:inline distT="0" distB="0" distL="0" distR="0">
            <wp:extent cx="160020" cy="144780"/>
            <wp:effectExtent l="0" t="0" r="0" b="7620"/>
            <wp:docPr id="3" name="图片 3" descr="mhtml:file://D:\我的文档\桌面\ZY20080218140136531\XTJX\SC20080218140300828.mht!http://resource.myedu.gov.cn/statics/jspx/czpd/xkjx/c1sx/c1sx04/zsyfs/jxsj/image0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html:file://D:\我的文档\桌面\ZY20080218140136531\XTJX\SC20080218140300828.mht!http://resource.myedu.gov.cn/statics/jspx/czpd/xkjx/c1sx/c1sx04/zsyfs/jxsj/image047.gif"/>
                    <pic:cNvPicPr>
                      <a:picLocks noChangeAspect="1" noChangeArrowheads="1"/>
                    </pic:cNvPicPr>
                  </pic:nvPicPr>
                  <pic:blipFill>
                    <a:blip r:embed="rId7" r:link="rId12">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，乙地海拔高度是</w:t>
      </w:r>
      <w:r w:rsidRPr="00141013">
        <w:rPr>
          <w:rFonts w:ascii="宋体" w:hAnsi="宋体"/>
          <w:kern w:val="0"/>
          <w:sz w:val="28"/>
          <w:szCs w:val="28"/>
        </w:rPr>
        <w:t>20</w:t>
      </w:r>
      <w:r>
        <w:rPr>
          <w:rFonts w:ascii="宋体" w:hAnsi="宋体"/>
          <w:noProof/>
          <w:kern w:val="0"/>
          <w:sz w:val="28"/>
          <w:szCs w:val="28"/>
        </w:rPr>
        <w:drawing>
          <wp:inline distT="0" distB="0" distL="0" distR="0">
            <wp:extent cx="160020" cy="144780"/>
            <wp:effectExtent l="0" t="0" r="0" b="7620"/>
            <wp:docPr id="2" name="图片 2" descr="mhtml:file://D:\我的文档\桌面\ZY20080218140136531\XTJX\SC20080218140300828.mht!http://resource.myedu.gov.cn/statics/jspx/czpd/xkjx/c1sx/c1sx04/zsyfs/jxsj/image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html:file://D:\我的文档\桌面\ZY20080218140136531\XTJX\SC20080218140300828.mht!http://resource.myedu.gov.cn/statics/jspx/czpd/xkjx/c1sx/c1sx04/zsyfs/jxsj/image048.gif"/>
                    <pic:cNvPicPr>
                      <a:picLocks noChangeAspect="1" noChangeArrowheads="1"/>
                    </pic:cNvPicPr>
                  </pic:nvPicPr>
                  <pic:blipFill>
                    <a:blip r:embed="rId7" r:link="rId13">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，丙地海拔高度是－</w:t>
      </w:r>
      <w:r w:rsidRPr="00141013">
        <w:rPr>
          <w:rFonts w:ascii="宋体" w:hAnsi="宋体"/>
          <w:kern w:val="0"/>
          <w:sz w:val="28"/>
          <w:szCs w:val="28"/>
        </w:rPr>
        <w:t>10</w:t>
      </w:r>
      <w:r>
        <w:rPr>
          <w:rFonts w:ascii="宋体" w:hAnsi="宋体"/>
          <w:noProof/>
          <w:kern w:val="0"/>
          <w:sz w:val="28"/>
          <w:szCs w:val="28"/>
        </w:rPr>
        <w:drawing>
          <wp:inline distT="0" distB="0" distL="0" distR="0">
            <wp:extent cx="160020" cy="144780"/>
            <wp:effectExtent l="0" t="0" r="0" b="7620"/>
            <wp:docPr id="1" name="图片 1" descr="mhtml:file://D:\我的文档\桌面\ZY20080218140136531\XTJX\SC20080218140300828.mht!http://resource.myedu.gov.cn/statics/jspx/czpd/xkjx/c1sx/c1sx04/zsyfs/jxsj/image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html:file://D:\我的文档\桌面\ZY20080218140136531\XTJX\SC20080218140300828.mht!http://resource.myedu.gov.cn/statics/jspx/czpd/xkjx/c1sx/c1sx04/zsyfs/jxsj/image049.gif"/>
                    <pic:cNvPicPr>
                      <a:picLocks noChangeAspect="1" noChangeArrowheads="1"/>
                    </pic:cNvPicPr>
                  </pic:nvPicPr>
                  <pic:blipFill>
                    <a:blip r:embed="rId7" r:link="rId14">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141013">
        <w:rPr>
          <w:rFonts w:ascii="宋体" w:hAnsi="宋体" w:hint="eastAsia"/>
          <w:kern w:val="0"/>
          <w:sz w:val="28"/>
          <w:szCs w:val="28"/>
        </w:rPr>
        <w:t>，哪个地方最高，哪个地方最低？最高的地方比最低的地方高多少？</w:t>
      </w:r>
    </w:p>
    <w:p w:rsidR="00F14196" w:rsidRPr="00141013" w:rsidRDefault="00F14196" w:rsidP="00F14196">
      <w:pPr>
        <w:adjustRightInd w:val="0"/>
        <w:snapToGrid w:val="0"/>
        <w:ind w:firstLineChars="200" w:firstLine="560"/>
        <w:rPr>
          <w:rFonts w:ascii="宋体" w:hAnsi="宋体" w:hint="eastAsia"/>
          <w:kern w:val="0"/>
          <w:sz w:val="28"/>
          <w:szCs w:val="28"/>
        </w:rPr>
      </w:pPr>
      <w:r w:rsidRPr="00141013">
        <w:rPr>
          <w:rFonts w:ascii="宋体" w:hAnsi="宋体" w:hint="eastAsia"/>
          <w:kern w:val="0"/>
          <w:sz w:val="28"/>
          <w:szCs w:val="28"/>
        </w:rPr>
        <w:t>答案：1、√×√√××</w:t>
      </w:r>
    </w:p>
    <w:p w:rsidR="00F14196" w:rsidRPr="00141013" w:rsidRDefault="00F14196" w:rsidP="00F14196">
      <w:pPr>
        <w:adjustRightInd w:val="0"/>
        <w:snapToGrid w:val="0"/>
        <w:ind w:firstLineChars="200" w:firstLine="560"/>
        <w:rPr>
          <w:rFonts w:ascii="宋体" w:hAnsi="宋体" w:hint="eastAsia"/>
          <w:sz w:val="28"/>
          <w:szCs w:val="28"/>
        </w:rPr>
      </w:pPr>
      <w:r w:rsidRPr="00141013">
        <w:rPr>
          <w:rFonts w:ascii="宋体" w:hAnsi="宋体" w:hint="eastAsia"/>
          <w:kern w:val="0"/>
          <w:sz w:val="28"/>
          <w:szCs w:val="28"/>
        </w:rPr>
        <w:t xml:space="preserve">      2、24</w:t>
      </w:r>
      <w:r w:rsidRPr="00141013">
        <w:rPr>
          <w:rFonts w:ascii="宋体" w:hAnsi="宋体" w:hint="eastAsia"/>
          <w:sz w:val="28"/>
          <w:szCs w:val="28"/>
        </w:rPr>
        <w:t>℃，—3.5℃；+2，—1</w:t>
      </w:r>
    </w:p>
    <w:p w:rsidR="00F14196" w:rsidRPr="00141013" w:rsidRDefault="00F14196" w:rsidP="00F14196">
      <w:pPr>
        <w:adjustRightInd w:val="0"/>
        <w:snapToGrid w:val="0"/>
        <w:ind w:firstLineChars="200" w:firstLine="560"/>
        <w:rPr>
          <w:rFonts w:ascii="宋体" w:hAnsi="宋体" w:hint="eastAsia"/>
          <w:kern w:val="0"/>
          <w:sz w:val="28"/>
          <w:szCs w:val="28"/>
        </w:rPr>
      </w:pPr>
      <w:r w:rsidRPr="00141013">
        <w:rPr>
          <w:rFonts w:ascii="宋体" w:hAnsi="宋体" w:hint="eastAsia"/>
          <w:sz w:val="28"/>
          <w:szCs w:val="28"/>
        </w:rPr>
        <w:t xml:space="preserve">      3、—12米，</w:t>
      </w:r>
      <w:r w:rsidRPr="00141013">
        <w:rPr>
          <w:rFonts w:ascii="宋体" w:hAnsi="宋体" w:hint="eastAsia"/>
          <w:kern w:val="0"/>
          <w:sz w:val="28"/>
          <w:szCs w:val="28"/>
        </w:rPr>
        <w:t>向右移动8米.</w:t>
      </w:r>
    </w:p>
    <w:p w:rsidR="00F14196" w:rsidRPr="00141013" w:rsidRDefault="00F14196" w:rsidP="00F14196">
      <w:pPr>
        <w:adjustRightInd w:val="0"/>
        <w:snapToGrid w:val="0"/>
        <w:ind w:firstLineChars="200" w:firstLine="560"/>
        <w:rPr>
          <w:rFonts w:ascii="宋体" w:hAnsi="宋体" w:hint="eastAsia"/>
          <w:kern w:val="0"/>
          <w:sz w:val="28"/>
          <w:szCs w:val="28"/>
        </w:rPr>
      </w:pPr>
      <w:r w:rsidRPr="00141013">
        <w:rPr>
          <w:rFonts w:ascii="宋体" w:hAnsi="宋体" w:hint="eastAsia"/>
          <w:kern w:val="0"/>
          <w:sz w:val="28"/>
          <w:szCs w:val="28"/>
        </w:rPr>
        <w:t xml:space="preserve">      4、</w:t>
      </w:r>
      <w:r w:rsidRPr="00141013">
        <w:rPr>
          <w:rFonts w:ascii="宋体" w:hAnsi="宋体" w:hint="eastAsia"/>
          <w:sz w:val="28"/>
          <w:szCs w:val="28"/>
        </w:rPr>
        <w:t>—40米</w:t>
      </w:r>
    </w:p>
    <w:p w:rsidR="00F14196" w:rsidRPr="00141013" w:rsidRDefault="00F14196" w:rsidP="00F14196">
      <w:pPr>
        <w:tabs>
          <w:tab w:val="left" w:pos="2115"/>
        </w:tabs>
        <w:spacing w:line="17" w:lineRule="auto"/>
        <w:ind w:firstLineChars="200" w:firstLine="560"/>
        <w:rPr>
          <w:ins w:id="1" w:author="微软用户" w:date="2015-06-05T10:37:00Z"/>
          <w:rFonts w:ascii="宋体" w:hAnsi="宋体" w:hint="eastAsia"/>
          <w:sz w:val="28"/>
          <w:szCs w:val="28"/>
        </w:rPr>
      </w:pPr>
    </w:p>
    <w:p w:rsidR="00F14196" w:rsidRPr="00141013" w:rsidRDefault="00F14196" w:rsidP="00F14196">
      <w:pPr>
        <w:adjustRightInd w:val="0"/>
        <w:snapToGrid w:val="0"/>
        <w:ind w:left="413"/>
        <w:rPr>
          <w:rFonts w:ascii="宋体" w:hAnsi="宋体" w:hint="eastAsia"/>
          <w:b/>
          <w:sz w:val="28"/>
          <w:szCs w:val="28"/>
        </w:rPr>
      </w:pPr>
      <w:r w:rsidRPr="00141013">
        <w:rPr>
          <w:rFonts w:ascii="宋体" w:hAnsi="宋体" w:hint="eastAsia"/>
          <w:b/>
          <w:sz w:val="28"/>
          <w:szCs w:val="28"/>
        </w:rPr>
        <w:t>板书设计</w:t>
      </w:r>
    </w:p>
    <w:p w:rsidR="00F14196" w:rsidRPr="00141013" w:rsidRDefault="00F14196" w:rsidP="00F14196">
      <w:pPr>
        <w:ind w:firstLineChars="1450" w:firstLine="4060"/>
        <w:rPr>
          <w:rFonts w:ascii="宋体" w:hAnsi="宋体" w:hint="eastAsia"/>
          <w:sz w:val="28"/>
          <w:szCs w:val="28"/>
        </w:rPr>
      </w:pPr>
      <w:r w:rsidRPr="00141013">
        <w:rPr>
          <w:rFonts w:ascii="宋体" w:hAnsi="宋体" w:hint="eastAsia"/>
          <w:sz w:val="28"/>
          <w:szCs w:val="28"/>
        </w:rPr>
        <w:t>记录天气</w:t>
      </w:r>
    </w:p>
    <w:p w:rsidR="00F14196" w:rsidRPr="00141013" w:rsidRDefault="00F14196" w:rsidP="00F14196">
      <w:pPr>
        <w:rPr>
          <w:rFonts w:ascii="宋体" w:hAnsi="宋体" w:hint="eastAsia"/>
          <w:sz w:val="28"/>
          <w:szCs w:val="28"/>
        </w:rPr>
      </w:pPr>
      <w:r w:rsidRPr="00141013">
        <w:rPr>
          <w:rFonts w:ascii="宋体" w:hAnsi="宋体" w:hint="eastAsia"/>
          <w:sz w:val="28"/>
          <w:szCs w:val="28"/>
        </w:rPr>
        <w:t>中央台天气预报</w:t>
      </w:r>
    </w:p>
    <w:p w:rsidR="00F14196" w:rsidRPr="00141013" w:rsidRDefault="00F14196" w:rsidP="00F14196">
      <w:pPr>
        <w:rPr>
          <w:rFonts w:ascii="宋体" w:hAnsi="宋体" w:hint="eastAsia"/>
          <w:sz w:val="28"/>
          <w:szCs w:val="28"/>
        </w:rPr>
      </w:pPr>
      <w:r w:rsidRPr="00141013">
        <w:rPr>
          <w:rFonts w:ascii="宋体" w:hAnsi="宋体" w:hint="eastAsia"/>
          <w:sz w:val="28"/>
          <w:szCs w:val="28"/>
        </w:rPr>
        <w:t>看手机信息 生</w:t>
      </w:r>
    </w:p>
    <w:p w:rsidR="00F14196" w:rsidRPr="00141013" w:rsidRDefault="00F14196" w:rsidP="00F14196">
      <w:pPr>
        <w:rPr>
          <w:rFonts w:ascii="宋体" w:hAnsi="宋体" w:hint="eastAsia"/>
          <w:sz w:val="28"/>
          <w:szCs w:val="28"/>
        </w:rPr>
      </w:pPr>
      <w:r w:rsidRPr="00141013">
        <w:rPr>
          <w:rFonts w:ascii="宋体" w:hAnsi="宋体" w:hint="eastAsia"/>
          <w:sz w:val="28"/>
          <w:szCs w:val="28"/>
        </w:rPr>
        <w:t>报纸上 生</w:t>
      </w:r>
    </w:p>
    <w:p w:rsidR="00F14196" w:rsidRPr="00141013" w:rsidRDefault="00F14196" w:rsidP="00F14196">
      <w:pPr>
        <w:rPr>
          <w:rFonts w:ascii="宋体" w:hAnsi="宋体" w:hint="eastAsia"/>
          <w:sz w:val="28"/>
          <w:szCs w:val="28"/>
        </w:rPr>
      </w:pPr>
      <w:r w:rsidRPr="00141013">
        <w:rPr>
          <w:rFonts w:ascii="宋体" w:hAnsi="宋体" w:hint="eastAsia"/>
          <w:sz w:val="28"/>
          <w:szCs w:val="28"/>
        </w:rPr>
        <w:t>网上 </w:t>
      </w:r>
    </w:p>
    <w:p w:rsidR="00F14196" w:rsidRPr="00141013" w:rsidRDefault="00F14196" w:rsidP="00F14196">
      <w:pPr>
        <w:rPr>
          <w:rFonts w:ascii="宋体" w:hAnsi="宋体" w:hint="eastAsia"/>
          <w:sz w:val="28"/>
          <w:szCs w:val="28"/>
        </w:rPr>
      </w:pPr>
      <w:r w:rsidRPr="00141013">
        <w:rPr>
          <w:rFonts w:ascii="宋体" w:hAnsi="宋体" w:hint="eastAsia"/>
          <w:sz w:val="28"/>
          <w:szCs w:val="28"/>
        </w:rPr>
        <w:t>打12121电话查询</w:t>
      </w:r>
    </w:p>
    <w:p w:rsidR="00F14196" w:rsidRPr="00141013" w:rsidRDefault="00F14196" w:rsidP="00F14196">
      <w:pPr>
        <w:spacing w:line="360" w:lineRule="auto"/>
        <w:ind w:firstLine="435"/>
        <w:rPr>
          <w:rFonts w:ascii="宋体" w:hAnsi="宋体" w:hint="eastAsia"/>
          <w:b/>
          <w:sz w:val="28"/>
          <w:szCs w:val="28"/>
        </w:rPr>
      </w:pPr>
      <w:r w:rsidRPr="00141013">
        <w:rPr>
          <w:rFonts w:ascii="宋体" w:hAnsi="宋体" w:hint="eastAsia"/>
          <w:b/>
          <w:sz w:val="28"/>
          <w:szCs w:val="28"/>
        </w:rPr>
        <w:t>教学资料包</w:t>
      </w:r>
    </w:p>
    <w:p w:rsidR="00F14196" w:rsidRPr="00141013" w:rsidRDefault="00F14196" w:rsidP="00F14196">
      <w:pPr>
        <w:adjustRightInd w:val="0"/>
        <w:snapToGrid w:val="0"/>
        <w:ind w:left="560" w:hangingChars="200" w:hanging="560"/>
        <w:rPr>
          <w:rFonts w:ascii="宋体" w:hAnsi="宋体" w:hint="eastAsia"/>
          <w:b/>
          <w:sz w:val="28"/>
          <w:szCs w:val="28"/>
        </w:rPr>
      </w:pPr>
      <w:r w:rsidRPr="00141013">
        <w:rPr>
          <w:rFonts w:ascii="宋体" w:hAnsi="宋体" w:hint="eastAsia"/>
          <w:sz w:val="28"/>
          <w:szCs w:val="28"/>
        </w:rPr>
        <w:t xml:space="preserve">（一） </w:t>
      </w:r>
      <w:r w:rsidRPr="00141013">
        <w:rPr>
          <w:rFonts w:ascii="宋体" w:hAnsi="宋体" w:hint="eastAsia"/>
          <w:b/>
          <w:sz w:val="28"/>
          <w:szCs w:val="28"/>
        </w:rPr>
        <w:t>教学精彩片段</w:t>
      </w:r>
    </w:p>
    <w:p w:rsidR="00F14196" w:rsidRPr="00141013" w:rsidRDefault="00F14196" w:rsidP="00F14196">
      <w:pPr>
        <w:adjustRightInd w:val="0"/>
        <w:snapToGrid w:val="0"/>
        <w:rPr>
          <w:rFonts w:ascii="宋体" w:hAnsi="宋体" w:cs="Arial" w:hint="eastAsia"/>
          <w:sz w:val="28"/>
          <w:szCs w:val="28"/>
          <w:shd w:val="clear" w:color="auto" w:fill="FFFFFF"/>
        </w:rPr>
      </w:pPr>
      <w:r w:rsidRPr="00141013">
        <w:rPr>
          <w:rFonts w:ascii="宋体" w:hAnsi="宋体" w:cs="Arial"/>
          <w:sz w:val="28"/>
          <w:szCs w:val="28"/>
          <w:shd w:val="clear" w:color="auto" w:fill="FFFFFF"/>
        </w:rPr>
        <w:t>趣味导入</w:t>
      </w:r>
      <w:r w:rsidRPr="00141013">
        <w:rPr>
          <w:rFonts w:ascii="宋体" w:hAnsi="宋体" w:cs="Arial"/>
          <w:sz w:val="28"/>
          <w:szCs w:val="28"/>
        </w:rPr>
        <w:br/>
      </w:r>
      <w:r w:rsidRPr="00141013">
        <w:rPr>
          <w:rFonts w:ascii="宋体" w:hAnsi="宋体" w:cs="Arial"/>
          <w:sz w:val="28"/>
          <w:szCs w:val="28"/>
          <w:shd w:val="clear" w:color="auto" w:fill="FFFFFF"/>
        </w:rPr>
        <w:t>    学生模仿预报员播报天气预报</w:t>
      </w:r>
    </w:p>
    <w:p w:rsidR="00F14196" w:rsidRPr="00141013" w:rsidRDefault="00F14196" w:rsidP="00F14196">
      <w:pPr>
        <w:pStyle w:val="3"/>
        <w:shd w:val="clear" w:color="auto" w:fill="FFFFFF"/>
        <w:wordWrap w:val="0"/>
        <w:spacing w:before="0" w:beforeAutospacing="0" w:after="0" w:afterAutospacing="0" w:line="360" w:lineRule="atLeast"/>
        <w:ind w:firstLine="300"/>
        <w:rPr>
          <w:sz w:val="28"/>
          <w:szCs w:val="28"/>
        </w:rPr>
      </w:pPr>
      <w:r w:rsidRPr="00141013">
        <w:rPr>
          <w:rFonts w:cs="Arial" w:hint="eastAsia"/>
          <w:sz w:val="28"/>
          <w:szCs w:val="28"/>
          <w:shd w:val="clear" w:color="auto" w:fill="FFFFFF"/>
        </w:rPr>
        <w:lastRenderedPageBreak/>
        <w:t>例如：</w:t>
      </w:r>
      <w:r w:rsidRPr="00141013">
        <w:rPr>
          <w:rFonts w:hint="eastAsia"/>
          <w:sz w:val="28"/>
          <w:szCs w:val="28"/>
        </w:rPr>
        <w:t>大家好：</w:t>
      </w:r>
    </w:p>
    <w:p w:rsidR="00F14196" w:rsidRPr="00141013" w:rsidRDefault="00F14196" w:rsidP="00F14196">
      <w:pPr>
        <w:pStyle w:val="3"/>
        <w:shd w:val="clear" w:color="auto" w:fill="FFFFFF"/>
        <w:wordWrap w:val="0"/>
        <w:spacing w:before="0" w:beforeAutospacing="0" w:after="0" w:afterAutospacing="0" w:line="360" w:lineRule="atLeast"/>
        <w:ind w:firstLine="300"/>
        <w:rPr>
          <w:sz w:val="28"/>
          <w:szCs w:val="28"/>
        </w:rPr>
      </w:pPr>
      <w:r w:rsidRPr="00141013">
        <w:rPr>
          <w:rFonts w:hint="eastAsia"/>
          <w:sz w:val="28"/>
          <w:szCs w:val="28"/>
        </w:rPr>
        <w:t>我是今天的天气播报员，今天天气我播报。</w:t>
      </w:r>
    </w:p>
    <w:p w:rsidR="00F14196" w:rsidRPr="00141013" w:rsidRDefault="00F14196" w:rsidP="00F14196">
      <w:pPr>
        <w:pStyle w:val="3"/>
        <w:shd w:val="clear" w:color="auto" w:fill="FFFFFF"/>
        <w:wordWrap w:val="0"/>
        <w:spacing w:before="0" w:beforeAutospacing="0" w:after="0" w:afterAutospacing="0" w:line="360" w:lineRule="atLeast"/>
        <w:ind w:firstLine="300"/>
        <w:rPr>
          <w:sz w:val="28"/>
          <w:szCs w:val="28"/>
        </w:rPr>
      </w:pPr>
      <w:r w:rsidRPr="00141013">
        <w:rPr>
          <w:rFonts w:hint="eastAsia"/>
          <w:sz w:val="28"/>
          <w:szCs w:val="28"/>
        </w:rPr>
        <w:t>天气：晴（多云、阵雨……）</w:t>
      </w:r>
    </w:p>
    <w:p w:rsidR="00F14196" w:rsidRPr="00141013" w:rsidRDefault="00F14196" w:rsidP="00F14196">
      <w:pPr>
        <w:pStyle w:val="3"/>
        <w:shd w:val="clear" w:color="auto" w:fill="FFFFFF"/>
        <w:wordWrap w:val="0"/>
        <w:spacing w:before="0" w:beforeAutospacing="0" w:after="0" w:afterAutospacing="0" w:line="360" w:lineRule="atLeast"/>
        <w:ind w:firstLine="300"/>
        <w:rPr>
          <w:sz w:val="28"/>
          <w:szCs w:val="28"/>
        </w:rPr>
      </w:pPr>
      <w:r w:rsidRPr="00141013">
        <w:rPr>
          <w:rFonts w:hint="eastAsia"/>
          <w:sz w:val="28"/>
          <w:szCs w:val="28"/>
        </w:rPr>
        <w:t>最高气温：--度</w:t>
      </w:r>
    </w:p>
    <w:p w:rsidR="00F14196" w:rsidRPr="00141013" w:rsidRDefault="00F14196" w:rsidP="00F14196">
      <w:pPr>
        <w:pStyle w:val="3"/>
        <w:shd w:val="clear" w:color="auto" w:fill="FFFFFF"/>
        <w:wordWrap w:val="0"/>
        <w:spacing w:before="0" w:beforeAutospacing="0" w:after="0" w:afterAutospacing="0" w:line="360" w:lineRule="atLeast"/>
        <w:ind w:firstLine="300"/>
        <w:rPr>
          <w:sz w:val="28"/>
          <w:szCs w:val="28"/>
        </w:rPr>
      </w:pPr>
      <w:r w:rsidRPr="00141013">
        <w:rPr>
          <w:rFonts w:hint="eastAsia"/>
          <w:sz w:val="28"/>
          <w:szCs w:val="28"/>
        </w:rPr>
        <w:t>最低气温：--度</w:t>
      </w:r>
    </w:p>
    <w:p w:rsidR="00F14196" w:rsidRPr="00141013" w:rsidRDefault="00F14196" w:rsidP="00F14196">
      <w:pPr>
        <w:pStyle w:val="3"/>
        <w:shd w:val="clear" w:color="auto" w:fill="FFFFFF"/>
        <w:wordWrap w:val="0"/>
        <w:spacing w:before="0" w:beforeAutospacing="0" w:after="0" w:afterAutospacing="0" w:line="360" w:lineRule="atLeast"/>
        <w:ind w:left="242" w:firstLine="1018"/>
        <w:rPr>
          <w:sz w:val="28"/>
          <w:szCs w:val="28"/>
        </w:rPr>
      </w:pPr>
      <w:r w:rsidRPr="00141013">
        <w:rPr>
          <w:rFonts w:hint="eastAsia"/>
          <w:sz w:val="28"/>
          <w:szCs w:val="28"/>
        </w:rPr>
        <w:t>请同学们多喝水，注意防暑降温。（请同学们注意增减衣物，防止感冒。请同学们注意带好雨具，防止淋雨。……）</w:t>
      </w:r>
    </w:p>
    <w:p w:rsidR="00F14196" w:rsidRPr="00141013" w:rsidRDefault="00F14196" w:rsidP="00F14196">
      <w:pPr>
        <w:adjustRightInd w:val="0"/>
        <w:snapToGrid w:val="0"/>
        <w:rPr>
          <w:rFonts w:ascii="宋体" w:hAnsi="宋体" w:hint="eastAsia"/>
          <w:sz w:val="28"/>
          <w:szCs w:val="28"/>
        </w:rPr>
      </w:pPr>
      <w:r w:rsidRPr="00141013">
        <w:rPr>
          <w:rFonts w:ascii="宋体" w:hAnsi="宋体" w:cs="Arial"/>
          <w:sz w:val="28"/>
          <w:szCs w:val="28"/>
        </w:rPr>
        <w:br/>
      </w:r>
      <w:r w:rsidRPr="00141013">
        <w:rPr>
          <w:rFonts w:ascii="宋体" w:hAnsi="宋体" w:cs="Arial"/>
          <w:sz w:val="28"/>
          <w:szCs w:val="28"/>
          <w:shd w:val="clear" w:color="auto" w:fill="FFFFFF"/>
        </w:rPr>
        <w:t>    （1） 有的学生可能播报1</w:t>
      </w:r>
      <w:r w:rsidRPr="00141013">
        <w:rPr>
          <w:rFonts w:ascii="宋体" w:hAnsi="宋体" w:cs="宋体" w:hint="eastAsia"/>
          <w:sz w:val="28"/>
          <w:szCs w:val="28"/>
          <w:shd w:val="clear" w:color="auto" w:fill="FFFFFF"/>
        </w:rPr>
        <w:t>℃</w:t>
      </w:r>
      <w:r w:rsidRPr="00141013">
        <w:rPr>
          <w:rFonts w:ascii="宋体" w:hAnsi="宋体" w:cs="Arial"/>
          <w:sz w:val="28"/>
          <w:szCs w:val="28"/>
          <w:shd w:val="clear" w:color="auto" w:fill="FFFFFF"/>
        </w:rPr>
        <w:t>～5</w:t>
      </w:r>
      <w:r w:rsidRPr="00141013">
        <w:rPr>
          <w:rFonts w:ascii="宋体" w:hAnsi="宋体" w:cs="宋体" w:hint="eastAsia"/>
          <w:sz w:val="28"/>
          <w:szCs w:val="28"/>
          <w:shd w:val="clear" w:color="auto" w:fill="FFFFFF"/>
        </w:rPr>
        <w:t>℃</w:t>
      </w:r>
      <w:r w:rsidRPr="00141013">
        <w:rPr>
          <w:rFonts w:ascii="宋体" w:hAnsi="宋体" w:cs="Arial"/>
          <w:sz w:val="28"/>
          <w:szCs w:val="28"/>
          <w:shd w:val="clear" w:color="auto" w:fill="FFFFFF"/>
        </w:rPr>
        <w:t>（2）有的可能报出最高温度和最低温度</w:t>
      </w:r>
      <w:r w:rsidRPr="00141013">
        <w:rPr>
          <w:rFonts w:ascii="宋体" w:hAnsi="宋体" w:cs="Arial"/>
          <w:sz w:val="28"/>
          <w:szCs w:val="28"/>
        </w:rPr>
        <w:br/>
      </w:r>
      <w:r w:rsidRPr="00141013">
        <w:rPr>
          <w:rFonts w:ascii="宋体" w:hAnsi="宋体" w:cs="Arial"/>
          <w:sz w:val="28"/>
          <w:szCs w:val="28"/>
          <w:shd w:val="clear" w:color="auto" w:fill="FFFFFF"/>
        </w:rPr>
        <w:t>    抓住这两种播报方法让学生谈谈这两种记法有什么不同？</w:t>
      </w:r>
    </w:p>
    <w:p w:rsidR="00F14196" w:rsidRPr="00141013" w:rsidRDefault="00F14196" w:rsidP="00F14196">
      <w:pPr>
        <w:adjustRightInd w:val="0"/>
        <w:snapToGrid w:val="0"/>
        <w:ind w:left="562" w:hangingChars="200" w:hanging="562"/>
        <w:rPr>
          <w:rFonts w:ascii="宋体" w:hAnsi="宋体" w:hint="eastAsia"/>
          <w:b/>
          <w:sz w:val="28"/>
          <w:szCs w:val="28"/>
        </w:rPr>
      </w:pPr>
      <w:r w:rsidRPr="00141013">
        <w:rPr>
          <w:rFonts w:ascii="宋体" w:hAnsi="宋体" w:hint="eastAsia"/>
          <w:b/>
          <w:sz w:val="28"/>
          <w:szCs w:val="28"/>
        </w:rPr>
        <w:t>（二） 数学资源</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t>九月的省会秋高气爽，环保部门又传来好消息，昨天我市大气质量AQI指数为27，是个一级优天气。而今天又是一个好天气，截止到今天中午十三点，空气质量AQI指数仅为11，在全省11个设区市中位列第二。</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t>今天，省会上空蓝天白云让人心情特别舒畅。公园里、河岸旁随处可见游园小憩的市民，人们纷纷走出家门呼吸新鲜空气、欣赏秋日的美景。站在200米高的电视塔露天观光台远眺，西山清晰可见，蓝天白云下日新月异的城市犹如一幅优美的风景画。而在西山上向东看省城，也是天高云淡，美景如画。</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t>到今天下午6点，石家庄空气质量指数的实时数据为10，空气质量一级优，在全国重点城市空气质量排行榜中位列第13位。</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lastRenderedPageBreak/>
        <w:t>从市环境监测中心的数据显示，从今天零时我市的大气质量AQI指数就开始一直呈下降趋势，最低时仅为10，高也没有超过27，如果照现在这样一直持续下去，我市还会收获一个一级天。</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t>监测数据显示，8月份我市共收获18个优良天，其中优级3天，</w:t>
      </w:r>
      <w:proofErr w:type="gramStart"/>
      <w:r w:rsidRPr="00141013">
        <w:rPr>
          <w:sz w:val="28"/>
          <w:szCs w:val="28"/>
        </w:rPr>
        <w:t>良级15天</w:t>
      </w:r>
      <w:proofErr w:type="gramEnd"/>
      <w:r w:rsidRPr="00141013">
        <w:rPr>
          <w:sz w:val="28"/>
          <w:szCs w:val="28"/>
        </w:rPr>
        <w:t>，三级轻度污染10天，四级中度污染3天，优良率为58.%。8月21日至30日，我市空气质量连续10天为良好级别，这是继5月份连续出现4个一级优、6月份连续收获6个二级天后，再次出现的连续良好天气状况。截止目前，我市已经收获良好天气116天，提前四个月超过去年114天优良天气水平。</w:t>
      </w:r>
    </w:p>
    <w:p w:rsidR="00F14196" w:rsidRPr="00141013" w:rsidRDefault="00F14196" w:rsidP="00F14196">
      <w:pPr>
        <w:pStyle w:val="a5"/>
        <w:shd w:val="clear" w:color="auto" w:fill="FFFFFF"/>
        <w:spacing w:before="300" w:beforeAutospacing="0" w:after="225" w:afterAutospacing="0" w:line="375" w:lineRule="atLeast"/>
        <w:ind w:firstLine="480"/>
        <w:rPr>
          <w:sz w:val="28"/>
          <w:szCs w:val="28"/>
        </w:rPr>
      </w:pPr>
      <w:r w:rsidRPr="00141013">
        <w:rPr>
          <w:sz w:val="28"/>
          <w:szCs w:val="28"/>
        </w:rPr>
        <w:t>良好空气质量的出现，再一次用事实证明了我市以超常的认识、超常的举措、超常的责任、超常的氛围，采取以压煤、降尘、控车、迁企、减排、增绿等为主要内容的大气污染治理攻坚战起到了积极作用。同时也得益于近期的不断的降雨以及气象条件有利于污染物的稀释和扩散。</w:t>
      </w:r>
    </w:p>
    <w:p w:rsidR="00F14196" w:rsidRPr="00141013" w:rsidRDefault="00F14196" w:rsidP="00F14196">
      <w:pPr>
        <w:rPr>
          <w:rFonts w:ascii="宋体" w:hAnsi="宋体" w:hint="eastAsia"/>
          <w:b/>
          <w:sz w:val="28"/>
          <w:szCs w:val="28"/>
        </w:rPr>
      </w:pPr>
      <w:r w:rsidRPr="00141013">
        <w:rPr>
          <w:rFonts w:ascii="宋体" w:hAnsi="宋体" w:hint="eastAsia"/>
          <w:b/>
          <w:sz w:val="28"/>
          <w:szCs w:val="28"/>
        </w:rPr>
        <w:t>（三）资料链接</w:t>
      </w:r>
    </w:p>
    <w:p w:rsidR="00F14196" w:rsidRPr="00141013" w:rsidRDefault="00F14196" w:rsidP="00F14196">
      <w:pPr>
        <w:pStyle w:val="a5"/>
        <w:spacing w:before="0" w:beforeAutospacing="0" w:after="360" w:afterAutospacing="0" w:line="360" w:lineRule="atLeast"/>
        <w:ind w:firstLine="480"/>
        <w:rPr>
          <w:rFonts w:cs="Arial"/>
          <w:sz w:val="28"/>
          <w:szCs w:val="28"/>
        </w:rPr>
      </w:pPr>
      <w:r w:rsidRPr="00141013">
        <w:rPr>
          <w:rFonts w:cs="Arial"/>
          <w:sz w:val="28"/>
          <w:szCs w:val="28"/>
        </w:rPr>
        <w:t>有效传播是</w:t>
      </w:r>
      <w:proofErr w:type="gramStart"/>
      <w:r w:rsidRPr="00141013">
        <w:rPr>
          <w:rFonts w:cs="Arial"/>
          <w:sz w:val="28"/>
          <w:szCs w:val="28"/>
        </w:rPr>
        <w:t>指节目</w:t>
      </w:r>
      <w:proofErr w:type="gramEnd"/>
      <w:r w:rsidRPr="00141013">
        <w:rPr>
          <w:rFonts w:cs="Arial"/>
          <w:sz w:val="28"/>
          <w:szCs w:val="28"/>
        </w:rPr>
        <w:t xml:space="preserve">传播的信息能让观众听得懂、记 得注用得上。在国外，传播的有效性是衡量媒体质量的一个重要指标。而在我国的电视天气预报节目中，有 </w:t>
      </w:r>
      <w:proofErr w:type="gramStart"/>
      <w:r w:rsidRPr="00141013">
        <w:rPr>
          <w:rFonts w:cs="Arial"/>
          <w:sz w:val="28"/>
          <w:szCs w:val="28"/>
        </w:rPr>
        <w:t>效传播</w:t>
      </w:r>
      <w:proofErr w:type="gramEnd"/>
      <w:r w:rsidRPr="00141013">
        <w:rPr>
          <w:rFonts w:cs="Arial"/>
          <w:sz w:val="28"/>
          <w:szCs w:val="28"/>
        </w:rPr>
        <w:t>还没有引起足够的重视。比如有的编导为了加大天气预报节目的信息量，延长预报时效，在平时的节目 中加入了5天或7天的逐日滚动预报。制作这类节目的初衷是非常好的，可以让观众根据天气变化来安排自己的 衣食住行。但是如果每</w:t>
      </w:r>
      <w:r w:rsidRPr="00141013">
        <w:rPr>
          <w:rFonts w:cs="Arial"/>
          <w:sz w:val="28"/>
          <w:szCs w:val="28"/>
        </w:rPr>
        <w:lastRenderedPageBreak/>
        <w:t>天的预报都非常详细，平铺直叙，让观众在不到1分钟的时间内记住如此多的信息是 不可能的。很可能是听了后面的，忘了前面的，最终结果可能连24、48小时的预报都记不</w:t>
      </w:r>
      <w:proofErr w:type="gramStart"/>
      <w:r w:rsidRPr="00141013">
        <w:rPr>
          <w:rFonts w:cs="Arial"/>
          <w:sz w:val="28"/>
          <w:szCs w:val="28"/>
        </w:rPr>
        <w:t>祝而且</w:t>
      </w:r>
      <w:proofErr w:type="gramEnd"/>
      <w:r w:rsidRPr="00141013">
        <w:rPr>
          <w:rFonts w:cs="Arial"/>
          <w:sz w:val="28"/>
          <w:szCs w:val="28"/>
        </w:rPr>
        <w:t>电视传播的 过程是瞬间的，不可逆的，</w:t>
      </w:r>
      <w:proofErr w:type="gramStart"/>
      <w:r w:rsidRPr="00141013">
        <w:rPr>
          <w:rFonts w:cs="Arial"/>
          <w:sz w:val="28"/>
          <w:szCs w:val="28"/>
        </w:rPr>
        <w:t>不象</w:t>
      </w:r>
      <w:proofErr w:type="gramEnd"/>
      <w:r w:rsidRPr="00141013">
        <w:rPr>
          <w:rFonts w:cs="Arial"/>
          <w:sz w:val="28"/>
          <w:szCs w:val="28"/>
        </w:rPr>
        <w:t>报纸上的信息，可以回过头来反复理解，反复记忆。因此天气预报的编导在构 思解说词的时候，一定要充分考虑到观众的信息接收限度和电视传播的局限性，做到详略得当，重点突出，尽 量使解说词的内容都变成有效信息，而不要知无不言，言无不尽，虽然该说的都说了，但观众却没有得到有效 信息。还是上面的例子，如果换一种做法，24、48小时预报说得详细些，而后面几天只给一个大致的天气趋 势，那么观众接受起来就要容易得多，而且记得住，用得上，同时也使预报的难度大大降低。</w:t>
      </w:r>
    </w:p>
    <w:p w:rsidR="00F14196" w:rsidRPr="00141013" w:rsidRDefault="00F14196" w:rsidP="00F14196">
      <w:pPr>
        <w:pStyle w:val="a5"/>
        <w:spacing w:before="0" w:beforeAutospacing="0" w:after="0" w:afterAutospacing="0" w:line="360" w:lineRule="atLeast"/>
        <w:ind w:firstLine="480"/>
        <w:rPr>
          <w:rFonts w:cs="Arial"/>
          <w:sz w:val="28"/>
          <w:szCs w:val="28"/>
        </w:rPr>
      </w:pPr>
      <w:r w:rsidRPr="00141013">
        <w:rPr>
          <w:rFonts w:cs="Arial"/>
          <w:sz w:val="28"/>
          <w:szCs w:val="28"/>
        </w:rPr>
        <w:t>实现有效传播，还要考虑观众的定位问题。天气预 报关系到人们</w:t>
      </w:r>
      <w:hyperlink r:id="rId15" w:tgtFrame="_blank" w:history="1">
        <w:r w:rsidRPr="00141013">
          <w:rPr>
            <w:rStyle w:val="a7"/>
            <w:rFonts w:cs="Arial"/>
            <w:sz w:val="28"/>
            <w:szCs w:val="28"/>
          </w:rPr>
          <w:t>生活</w:t>
        </w:r>
      </w:hyperlink>
      <w:r w:rsidRPr="00141013">
        <w:rPr>
          <w:rFonts w:cs="Arial"/>
          <w:sz w:val="28"/>
          <w:szCs w:val="28"/>
        </w:rPr>
        <w:t>的方方面面，因此拥有广泛的收视群。但不同类型的观众对天气信息的需求是不同的。比 如一些农业气象方面的信息，放在省卫视是合适的，因为卫视台的节目大多数农村都能收到，而放在经济</w:t>
      </w:r>
      <w:hyperlink r:id="rId16" w:tgtFrame="_blank" w:history="1">
        <w:r w:rsidRPr="00141013">
          <w:rPr>
            <w:rStyle w:val="a7"/>
            <w:rFonts w:cs="Arial"/>
            <w:sz w:val="28"/>
            <w:szCs w:val="28"/>
          </w:rPr>
          <w:t>生活</w:t>
        </w:r>
      </w:hyperlink>
      <w:r w:rsidRPr="00141013">
        <w:rPr>
          <w:rStyle w:val="apple-converted-space"/>
          <w:rFonts w:cs="Arial"/>
          <w:sz w:val="28"/>
          <w:szCs w:val="28"/>
        </w:rPr>
        <w:t> </w:t>
      </w:r>
      <w:r w:rsidRPr="00141013">
        <w:rPr>
          <w:rFonts w:cs="Arial"/>
          <w:sz w:val="28"/>
          <w:szCs w:val="28"/>
        </w:rPr>
        <w:t>频道就不合适，因为经济生活频道的定位是城市观众，过多的农业信息对城市观众而言就是无效信息，同时也 和经济生活频道都市化的整体风格不协调。因此电视天气预报节目的编导在构思解说词的时候，要充分考虑到 观众的定位，使各个频道的节目各有侧重，使解说词传 递的信息能契合不同观众的收视需求，充分体现“以人 为本”的创作理念，实现天气信息的有效传播。</w:t>
      </w:r>
    </w:p>
    <w:p w:rsidR="00E7373C" w:rsidRPr="00F14196" w:rsidRDefault="00E7373C"/>
    <w:sectPr w:rsidR="00E7373C" w:rsidRPr="00F141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252" w:rsidRDefault="00B31252" w:rsidP="00F14196">
      <w:r>
        <w:separator/>
      </w:r>
    </w:p>
  </w:endnote>
  <w:endnote w:type="continuationSeparator" w:id="0">
    <w:p w:rsidR="00B31252" w:rsidRDefault="00B31252" w:rsidP="00F1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252" w:rsidRDefault="00B31252" w:rsidP="00F14196">
      <w:r>
        <w:separator/>
      </w:r>
    </w:p>
  </w:footnote>
  <w:footnote w:type="continuationSeparator" w:id="0">
    <w:p w:rsidR="00B31252" w:rsidRDefault="00B31252" w:rsidP="00F14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F0"/>
    <w:rsid w:val="00B071F0"/>
    <w:rsid w:val="00B31252"/>
    <w:rsid w:val="00E7373C"/>
    <w:rsid w:val="00F1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196"/>
    <w:pPr>
      <w:widowControl w:val="0"/>
      <w:jc w:val="both"/>
    </w:pPr>
    <w:rPr>
      <w:rFonts w:ascii="Times New Roman" w:eastAsia="宋体" w:hAnsi="Times New Roman" w:cs="Times New Roman"/>
      <w:szCs w:val="24"/>
    </w:rPr>
  </w:style>
  <w:style w:type="paragraph" w:styleId="3">
    <w:name w:val="heading 3"/>
    <w:basedOn w:val="a"/>
    <w:link w:val="3Char"/>
    <w:qFormat/>
    <w:rsid w:val="00F1419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41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14196"/>
    <w:rPr>
      <w:sz w:val="18"/>
      <w:szCs w:val="18"/>
    </w:rPr>
  </w:style>
  <w:style w:type="paragraph" w:styleId="a4">
    <w:name w:val="footer"/>
    <w:basedOn w:val="a"/>
    <w:link w:val="Char0"/>
    <w:uiPriority w:val="99"/>
    <w:unhideWhenUsed/>
    <w:rsid w:val="00F141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14196"/>
    <w:rPr>
      <w:sz w:val="18"/>
      <w:szCs w:val="18"/>
    </w:rPr>
  </w:style>
  <w:style w:type="character" w:customStyle="1" w:styleId="3Char">
    <w:name w:val="标题 3 Char"/>
    <w:basedOn w:val="a0"/>
    <w:link w:val="3"/>
    <w:rsid w:val="00F14196"/>
    <w:rPr>
      <w:rFonts w:ascii="宋体" w:eastAsia="宋体" w:hAnsi="宋体" w:cs="宋体"/>
      <w:b/>
      <w:bCs/>
      <w:kern w:val="0"/>
      <w:sz w:val="27"/>
      <w:szCs w:val="27"/>
    </w:rPr>
  </w:style>
  <w:style w:type="paragraph" w:styleId="a5">
    <w:name w:val="Normal (Web)"/>
    <w:basedOn w:val="a"/>
    <w:rsid w:val="00F14196"/>
    <w:pPr>
      <w:widowControl/>
      <w:spacing w:before="100" w:beforeAutospacing="1" w:after="100" w:afterAutospacing="1"/>
      <w:jc w:val="left"/>
    </w:pPr>
    <w:rPr>
      <w:rFonts w:ascii="宋体" w:hAnsi="宋体" w:cs="宋体"/>
      <w:kern w:val="0"/>
      <w:sz w:val="24"/>
    </w:rPr>
  </w:style>
  <w:style w:type="paragraph" w:styleId="a6">
    <w:name w:val="Body Text Indent"/>
    <w:basedOn w:val="a"/>
    <w:link w:val="Char1"/>
    <w:rsid w:val="00F14196"/>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F14196"/>
    <w:rPr>
      <w:rFonts w:ascii="楷体_GB2312" w:eastAsia="楷体_GB2312" w:hAnsi="宋体" w:cs="Times New Roman"/>
      <w:sz w:val="24"/>
      <w:szCs w:val="24"/>
    </w:rPr>
  </w:style>
  <w:style w:type="character" w:styleId="a7">
    <w:name w:val="Hyperlink"/>
    <w:rsid w:val="00F14196"/>
    <w:rPr>
      <w:color w:val="0000FF"/>
      <w:u w:val="single"/>
    </w:rPr>
  </w:style>
  <w:style w:type="character" w:customStyle="1" w:styleId="apple-converted-space">
    <w:name w:val="apple-converted-space"/>
    <w:basedOn w:val="a0"/>
    <w:rsid w:val="00F14196"/>
  </w:style>
  <w:style w:type="paragraph" w:styleId="a8">
    <w:name w:val="Balloon Text"/>
    <w:basedOn w:val="a"/>
    <w:link w:val="Char2"/>
    <w:uiPriority w:val="99"/>
    <w:semiHidden/>
    <w:unhideWhenUsed/>
    <w:rsid w:val="00F14196"/>
    <w:rPr>
      <w:sz w:val="18"/>
      <w:szCs w:val="18"/>
    </w:rPr>
  </w:style>
  <w:style w:type="character" w:customStyle="1" w:styleId="Char2">
    <w:name w:val="批注框文本 Char"/>
    <w:basedOn w:val="a0"/>
    <w:link w:val="a8"/>
    <w:uiPriority w:val="99"/>
    <w:semiHidden/>
    <w:rsid w:val="00F1419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196"/>
    <w:pPr>
      <w:widowControl w:val="0"/>
      <w:jc w:val="both"/>
    </w:pPr>
    <w:rPr>
      <w:rFonts w:ascii="Times New Roman" w:eastAsia="宋体" w:hAnsi="Times New Roman" w:cs="Times New Roman"/>
      <w:szCs w:val="24"/>
    </w:rPr>
  </w:style>
  <w:style w:type="paragraph" w:styleId="3">
    <w:name w:val="heading 3"/>
    <w:basedOn w:val="a"/>
    <w:link w:val="3Char"/>
    <w:qFormat/>
    <w:rsid w:val="00F1419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41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14196"/>
    <w:rPr>
      <w:sz w:val="18"/>
      <w:szCs w:val="18"/>
    </w:rPr>
  </w:style>
  <w:style w:type="paragraph" w:styleId="a4">
    <w:name w:val="footer"/>
    <w:basedOn w:val="a"/>
    <w:link w:val="Char0"/>
    <w:uiPriority w:val="99"/>
    <w:unhideWhenUsed/>
    <w:rsid w:val="00F141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14196"/>
    <w:rPr>
      <w:sz w:val="18"/>
      <w:szCs w:val="18"/>
    </w:rPr>
  </w:style>
  <w:style w:type="character" w:customStyle="1" w:styleId="3Char">
    <w:name w:val="标题 3 Char"/>
    <w:basedOn w:val="a0"/>
    <w:link w:val="3"/>
    <w:rsid w:val="00F14196"/>
    <w:rPr>
      <w:rFonts w:ascii="宋体" w:eastAsia="宋体" w:hAnsi="宋体" w:cs="宋体"/>
      <w:b/>
      <w:bCs/>
      <w:kern w:val="0"/>
      <w:sz w:val="27"/>
      <w:szCs w:val="27"/>
    </w:rPr>
  </w:style>
  <w:style w:type="paragraph" w:styleId="a5">
    <w:name w:val="Normal (Web)"/>
    <w:basedOn w:val="a"/>
    <w:rsid w:val="00F14196"/>
    <w:pPr>
      <w:widowControl/>
      <w:spacing w:before="100" w:beforeAutospacing="1" w:after="100" w:afterAutospacing="1"/>
      <w:jc w:val="left"/>
    </w:pPr>
    <w:rPr>
      <w:rFonts w:ascii="宋体" w:hAnsi="宋体" w:cs="宋体"/>
      <w:kern w:val="0"/>
      <w:sz w:val="24"/>
    </w:rPr>
  </w:style>
  <w:style w:type="paragraph" w:styleId="a6">
    <w:name w:val="Body Text Indent"/>
    <w:basedOn w:val="a"/>
    <w:link w:val="Char1"/>
    <w:rsid w:val="00F14196"/>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F14196"/>
    <w:rPr>
      <w:rFonts w:ascii="楷体_GB2312" w:eastAsia="楷体_GB2312" w:hAnsi="宋体" w:cs="Times New Roman"/>
      <w:sz w:val="24"/>
      <w:szCs w:val="24"/>
    </w:rPr>
  </w:style>
  <w:style w:type="character" w:styleId="a7">
    <w:name w:val="Hyperlink"/>
    <w:rsid w:val="00F14196"/>
    <w:rPr>
      <w:color w:val="0000FF"/>
      <w:u w:val="single"/>
    </w:rPr>
  </w:style>
  <w:style w:type="character" w:customStyle="1" w:styleId="apple-converted-space">
    <w:name w:val="apple-converted-space"/>
    <w:basedOn w:val="a0"/>
    <w:rsid w:val="00F14196"/>
  </w:style>
  <w:style w:type="paragraph" w:styleId="a8">
    <w:name w:val="Balloon Text"/>
    <w:basedOn w:val="a"/>
    <w:link w:val="Char2"/>
    <w:uiPriority w:val="99"/>
    <w:semiHidden/>
    <w:unhideWhenUsed/>
    <w:rsid w:val="00F14196"/>
    <w:rPr>
      <w:sz w:val="18"/>
      <w:szCs w:val="18"/>
    </w:rPr>
  </w:style>
  <w:style w:type="character" w:customStyle="1" w:styleId="Char2">
    <w:name w:val="批注框文本 Char"/>
    <w:basedOn w:val="a0"/>
    <w:link w:val="a8"/>
    <w:uiPriority w:val="99"/>
    <w:semiHidden/>
    <w:rsid w:val="00F1419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html:file://D:\&#25105;&#30340;&#25991;&#26723;\&#26700;&#38754;\ZY20080218140136531\XTJX\SC20080218140300828.mht!http://resource.myedu.gov.cn/statics/jspx/czpd/xkjx/c1sx/c1sx04/zsyfs/jxsj/image043.gif" TargetMode="External"/><Relationship Id="rId13" Type="http://schemas.openxmlformats.org/officeDocument/2006/relationships/image" Target="mhtml:file://D:\&#25105;&#30340;&#25991;&#26723;\&#26700;&#38754;\ZY20080218140136531\XTJX\SC20080218140300828.mht!http://resource.myedu.gov.cn/statics/jspx/czpd/xkjx/c1sx/c1sx04/zsyfs/jxsj/image048.gi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html:file://D:\&#25105;&#30340;&#25991;&#26723;\&#26700;&#38754;\ZY20080218140136531\XTJX\SC20080218140300828.mht!http://resource.myedu.gov.cn/statics/jspx/czpd/xkjx/c1sx/c1sx04/zsyfs/jxsj/image047.gi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oh100.com/zuowen/shenghuo/"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html:file://D:\&#25105;&#30340;&#25991;&#26723;\&#26700;&#38754;\ZY20080218140136531\XTJX\SC20080218140300828.mht!http://resource.myedu.gov.cn/statics/jspx/czpd/xkjx/c1sx/c1sx04/zsyfs/jxsj/image046.gif" TargetMode="External"/><Relationship Id="rId5" Type="http://schemas.openxmlformats.org/officeDocument/2006/relationships/footnotes" Target="footnotes.xml"/><Relationship Id="rId15" Type="http://schemas.openxmlformats.org/officeDocument/2006/relationships/hyperlink" Target="http://www.oh100.com/zuowen/shenghuo/" TargetMode="External"/><Relationship Id="rId10" Type="http://schemas.openxmlformats.org/officeDocument/2006/relationships/image" Target="mhtml:file://D:\&#25105;&#30340;&#25991;&#26723;\&#26700;&#38754;\ZY20080218140136531\XTJX\SC20080218140300828.mht!http://resource.myedu.gov.cn/statics/jspx/czpd/xkjx/c1sx/c1sx04/zsyfs/jxsj/image045.gif" TargetMode="External"/><Relationship Id="rId4" Type="http://schemas.openxmlformats.org/officeDocument/2006/relationships/webSettings" Target="webSettings.xml"/><Relationship Id="rId9" Type="http://schemas.openxmlformats.org/officeDocument/2006/relationships/image" Target="mhtml:file://D:\&#25105;&#30340;&#25991;&#26723;\&#26700;&#38754;\ZY20080218140136531\XTJX\SC20080218140300828.mht!http://resource.myedu.gov.cn/statics/jspx/czpd/xkjx/c1sx/c1sx04/zsyfs/jxsj/image044.gif" TargetMode="External"/><Relationship Id="rId14" Type="http://schemas.openxmlformats.org/officeDocument/2006/relationships/image" Target="mhtml:file://D:\&#25105;&#30340;&#25991;&#26723;\&#26700;&#38754;\ZY20080218140136531\XTJX\SC20080218140300828.mht!http://resource.myedu.gov.cn/statics/jspx/czpd/xkjx/c1sx/c1sx04/zsyfs/jxsj/image049.gi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940</Words>
  <Characters>5360</Characters>
  <Application>Microsoft Office Word</Application>
  <DocSecurity>0</DocSecurity>
  <Lines>44</Lines>
  <Paragraphs>12</Paragraphs>
  <ScaleCrop>false</ScaleCrop>
  <Company>微软中国</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2018-08-10T01:11:00Z</dcterms:created>
  <dcterms:modified xsi:type="dcterms:W3CDTF">2018-08-10T01:12:00Z</dcterms:modified>
</cp:coreProperties>
</file>